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BD1708D" w14:textId="77777777" w:rsidTr="00D74AE1">
        <w:trPr>
          <w:trHeight w:hRule="exact" w:val="2948"/>
        </w:trPr>
        <w:tc>
          <w:tcPr>
            <w:tcW w:w="11185" w:type="dxa"/>
          </w:tcPr>
          <w:p w14:paraId="20A09719" w14:textId="66F21B83" w:rsidR="00974E99" w:rsidRPr="00F55AD7" w:rsidRDefault="00974E99" w:rsidP="00E21A27">
            <w:pPr>
              <w:pStyle w:val="Documenttype"/>
            </w:pPr>
            <w:bookmarkStart w:id="0" w:name="_Hlk60299461"/>
            <w:r w:rsidRPr="00F55AD7">
              <w:t>I</w:t>
            </w:r>
            <w:bookmarkStart w:id="1" w:name="_Ref446317644"/>
            <w:bookmarkEnd w:id="1"/>
            <w:r w:rsidRPr="00F55AD7">
              <w:t xml:space="preserve">ALA </w:t>
            </w:r>
            <w:r w:rsidR="0093492E" w:rsidRPr="00F55AD7">
              <w:t>G</w:t>
            </w:r>
            <w:r w:rsidR="00722236" w:rsidRPr="00F55AD7">
              <w:t>uideline</w:t>
            </w:r>
            <w:r w:rsidR="006B0B34">
              <w:t xml:space="preserve"> </w:t>
            </w:r>
          </w:p>
        </w:tc>
      </w:tr>
      <w:bookmarkEnd w:id="0"/>
    </w:tbl>
    <w:p w14:paraId="3CD79C3A" w14:textId="77777777" w:rsidR="008972C3" w:rsidRPr="00F55AD7" w:rsidRDefault="008972C3" w:rsidP="003D2A7A"/>
    <w:p w14:paraId="36913017" w14:textId="77777777" w:rsidR="00D74AE1" w:rsidRPr="00F55AD7" w:rsidRDefault="00D74AE1" w:rsidP="003D2A7A"/>
    <w:p w14:paraId="7AEEC615" w14:textId="77777777" w:rsidR="0093492E" w:rsidRPr="00F55AD7" w:rsidRDefault="002735DD" w:rsidP="00827301">
      <w:pPr>
        <w:pStyle w:val="Documentnumber"/>
      </w:pPr>
      <w:r>
        <w:t>G</w:t>
      </w:r>
      <w:r w:rsidR="00161401">
        <w:t>nnnn</w:t>
      </w:r>
      <w:r w:rsidR="0074084C">
        <w:t xml:space="preserve"> </w:t>
      </w:r>
    </w:p>
    <w:p w14:paraId="35320AC4" w14:textId="36096B44" w:rsidR="00776004" w:rsidRPr="00F55AD7" w:rsidRDefault="006B0B34" w:rsidP="00827301">
      <w:pPr>
        <w:pStyle w:val="Documentname"/>
      </w:pPr>
      <w:r>
        <w:t>Buoy Tender Activities</w:t>
      </w:r>
    </w:p>
    <w:p w14:paraId="5BD3D3D9" w14:textId="77777777" w:rsidR="00CF49CC" w:rsidRPr="00D740A5" w:rsidRDefault="00CF49CC" w:rsidP="003D2A7A"/>
    <w:p w14:paraId="68731315" w14:textId="77777777" w:rsidR="004E0BBB" w:rsidRPr="00F55AD7" w:rsidRDefault="004E0BBB" w:rsidP="003D2A7A"/>
    <w:p w14:paraId="21AFF202" w14:textId="77777777" w:rsidR="004E0BBB" w:rsidRPr="00F55AD7" w:rsidRDefault="004E0BBB" w:rsidP="003D2A7A"/>
    <w:p w14:paraId="75E40759" w14:textId="77777777" w:rsidR="004E0BBB" w:rsidRPr="00F55AD7" w:rsidRDefault="004E0BBB" w:rsidP="003D2A7A"/>
    <w:p w14:paraId="47FACC41" w14:textId="77777777" w:rsidR="004E0BBB" w:rsidRPr="00F55AD7" w:rsidRDefault="004E0BBB" w:rsidP="003D2A7A"/>
    <w:p w14:paraId="7B7ABB3E" w14:textId="77777777" w:rsidR="004E0BBB" w:rsidRPr="00F55AD7" w:rsidRDefault="004E0BBB" w:rsidP="003D2A7A"/>
    <w:p w14:paraId="2E6E2D5D" w14:textId="77777777" w:rsidR="004E0BBB" w:rsidRDefault="004E0BBB" w:rsidP="003D2A7A"/>
    <w:p w14:paraId="53CF1BBB" w14:textId="77777777" w:rsidR="00A87080" w:rsidRDefault="00A87080" w:rsidP="003D2A7A"/>
    <w:p w14:paraId="4B67B1B2" w14:textId="77777777" w:rsidR="00A87080" w:rsidRDefault="00A87080" w:rsidP="003D2A7A"/>
    <w:p w14:paraId="6418CE8E" w14:textId="77777777" w:rsidR="00A87080" w:rsidRDefault="00593EFC" w:rsidP="00593EFC">
      <w:pPr>
        <w:tabs>
          <w:tab w:val="left" w:pos="6240"/>
        </w:tabs>
      </w:pPr>
      <w:r>
        <w:tab/>
      </w:r>
    </w:p>
    <w:p w14:paraId="26B91613" w14:textId="77777777" w:rsidR="00A87080" w:rsidRDefault="00A87080" w:rsidP="003D2A7A"/>
    <w:p w14:paraId="25908D61" w14:textId="77777777" w:rsidR="00A87080" w:rsidRDefault="00A87080" w:rsidP="003D2A7A"/>
    <w:p w14:paraId="358C77BD" w14:textId="77777777" w:rsidR="00A87080" w:rsidRDefault="00A87080" w:rsidP="003D2A7A"/>
    <w:p w14:paraId="68DA5BA9" w14:textId="77777777" w:rsidR="00A87080" w:rsidRDefault="00A87080" w:rsidP="003D2A7A"/>
    <w:p w14:paraId="1BFB3F9C" w14:textId="77777777" w:rsidR="00A87080" w:rsidRDefault="00A87080" w:rsidP="003D2A7A"/>
    <w:p w14:paraId="10C3F5A7" w14:textId="77777777" w:rsidR="00A87080" w:rsidRDefault="00A87080" w:rsidP="003D2A7A"/>
    <w:p w14:paraId="48B3C110" w14:textId="77777777" w:rsidR="00A87080" w:rsidRDefault="00A87080" w:rsidP="003D2A7A"/>
    <w:p w14:paraId="330261E6" w14:textId="77777777" w:rsidR="00A87080" w:rsidRPr="00F55AD7" w:rsidRDefault="00A87080" w:rsidP="003D2A7A"/>
    <w:p w14:paraId="7D727B49" w14:textId="77777777" w:rsidR="004E0BBB" w:rsidRPr="00F55AD7" w:rsidRDefault="004E0BBB" w:rsidP="003D2A7A"/>
    <w:p w14:paraId="2BF08B58" w14:textId="77777777" w:rsidR="004E0BBB" w:rsidRPr="00F55AD7" w:rsidRDefault="004E0BBB" w:rsidP="003D2A7A"/>
    <w:p w14:paraId="461E7121" w14:textId="77777777" w:rsidR="000E0EC6" w:rsidRDefault="000E0EC6" w:rsidP="003D2A7A"/>
    <w:p w14:paraId="18E6E7BE" w14:textId="77777777" w:rsidR="00925B39" w:rsidRDefault="00925B39" w:rsidP="003D2A7A"/>
    <w:p w14:paraId="6D5514F3" w14:textId="5E9A2F5D" w:rsidR="004E0BBB" w:rsidRPr="00F55AD7" w:rsidRDefault="002735DD" w:rsidP="004E0BBB">
      <w:pPr>
        <w:pStyle w:val="Editionnumber"/>
      </w:pPr>
      <w:r>
        <w:t xml:space="preserve">Edition </w:t>
      </w:r>
      <w:r w:rsidR="006B0B34">
        <w:t>1</w:t>
      </w:r>
      <w:r>
        <w:t>.</w:t>
      </w:r>
      <w:r w:rsidR="006B0B34">
        <w:t>0</w:t>
      </w:r>
    </w:p>
    <w:p w14:paraId="74119F91" w14:textId="77777777" w:rsidR="004E0BBB" w:rsidRDefault="002735DD" w:rsidP="00827301">
      <w:pPr>
        <w:pStyle w:val="Documentdate"/>
      </w:pPr>
      <w:r>
        <w:t>Date (of approval by Council)</w:t>
      </w:r>
    </w:p>
    <w:p w14:paraId="63237017" w14:textId="77777777" w:rsidR="00BC27F6" w:rsidRDefault="00BC27F6" w:rsidP="00A87080"/>
    <w:p w14:paraId="61900A47" w14:textId="77777777" w:rsidR="000E0EC6" w:rsidRPr="00F55AD7" w:rsidRDefault="00F404B9" w:rsidP="00F404B9">
      <w:pPr>
        <w:pStyle w:val="MRN"/>
        <w:sectPr w:rsidR="000E0EC6" w:rsidRPr="00F55AD7" w:rsidSect="00DA290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r w:rsidRPr="00844B35">
        <w:t>urn:mrn:iala:pub:gnnnn</w:t>
      </w:r>
    </w:p>
    <w:p w14:paraId="6DE74385" w14:textId="77777777" w:rsidR="00914E26" w:rsidRPr="00F55AD7" w:rsidRDefault="00914E26" w:rsidP="00914E26">
      <w:pPr>
        <w:pStyle w:val="BodyTex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2238B399" w14:textId="77777777" w:rsidTr="00F404B9">
        <w:tc>
          <w:tcPr>
            <w:tcW w:w="1908" w:type="dxa"/>
          </w:tcPr>
          <w:p w14:paraId="5C163D93" w14:textId="77777777" w:rsidR="00914E26" w:rsidRPr="00F55AD7" w:rsidRDefault="00914E26" w:rsidP="005D3920">
            <w:pPr>
              <w:pStyle w:val="Documentrevisiontabletitle"/>
            </w:pPr>
            <w:r w:rsidRPr="00F55AD7">
              <w:t>Date</w:t>
            </w:r>
          </w:p>
        </w:tc>
        <w:tc>
          <w:tcPr>
            <w:tcW w:w="6025" w:type="dxa"/>
          </w:tcPr>
          <w:p w14:paraId="5C451EC5" w14:textId="77777777" w:rsidR="00914E26" w:rsidRPr="00F55AD7" w:rsidRDefault="00F404B9" w:rsidP="005D3920">
            <w:pPr>
              <w:pStyle w:val="Documentrevisiontabletitle"/>
            </w:pPr>
            <w:r>
              <w:t>Details</w:t>
            </w:r>
          </w:p>
        </w:tc>
        <w:tc>
          <w:tcPr>
            <w:tcW w:w="2552" w:type="dxa"/>
          </w:tcPr>
          <w:p w14:paraId="62BA5AC2" w14:textId="77777777" w:rsidR="00914E26" w:rsidRPr="00F55AD7" w:rsidRDefault="00F404B9" w:rsidP="005D3920">
            <w:pPr>
              <w:pStyle w:val="Documentrevisiontabletitle"/>
            </w:pPr>
            <w:r>
              <w:t>Approval</w:t>
            </w:r>
          </w:p>
        </w:tc>
      </w:tr>
      <w:tr w:rsidR="005E4659" w:rsidRPr="00F55AD7" w14:paraId="3D51F27E" w14:textId="77777777" w:rsidTr="00F404B9">
        <w:trPr>
          <w:trHeight w:val="851"/>
        </w:trPr>
        <w:tc>
          <w:tcPr>
            <w:tcW w:w="1908" w:type="dxa"/>
            <w:vAlign w:val="center"/>
          </w:tcPr>
          <w:p w14:paraId="744EB65E" w14:textId="77777777" w:rsidR="00914E26" w:rsidRPr="00CB7D0F" w:rsidRDefault="00914E26" w:rsidP="00CB7D0F">
            <w:pPr>
              <w:pStyle w:val="Tabletext"/>
            </w:pPr>
          </w:p>
        </w:tc>
        <w:tc>
          <w:tcPr>
            <w:tcW w:w="6025" w:type="dxa"/>
            <w:vAlign w:val="center"/>
          </w:tcPr>
          <w:p w14:paraId="0AB7206C" w14:textId="58AF4DC9" w:rsidR="00914E26" w:rsidRPr="00CB7D0F" w:rsidRDefault="006B0B34" w:rsidP="00CB7D0F">
            <w:pPr>
              <w:pStyle w:val="Tabletext"/>
            </w:pPr>
            <w:r>
              <w:t>First Issue</w:t>
            </w:r>
          </w:p>
        </w:tc>
        <w:tc>
          <w:tcPr>
            <w:tcW w:w="2552" w:type="dxa"/>
            <w:vAlign w:val="center"/>
          </w:tcPr>
          <w:p w14:paraId="2E6394D8" w14:textId="77777777" w:rsidR="00914E26" w:rsidRPr="00CB7D0F" w:rsidRDefault="00914E26" w:rsidP="00CB7D0F">
            <w:pPr>
              <w:pStyle w:val="Tabletext"/>
            </w:pPr>
          </w:p>
        </w:tc>
      </w:tr>
      <w:tr w:rsidR="005E4659" w:rsidRPr="00F55AD7" w14:paraId="61D8DEDB" w14:textId="77777777" w:rsidTr="00F404B9">
        <w:trPr>
          <w:trHeight w:val="851"/>
        </w:trPr>
        <w:tc>
          <w:tcPr>
            <w:tcW w:w="1908" w:type="dxa"/>
            <w:vAlign w:val="center"/>
          </w:tcPr>
          <w:p w14:paraId="0BD0A551" w14:textId="77777777" w:rsidR="00914E26" w:rsidRPr="00CB7D0F" w:rsidRDefault="00914E26" w:rsidP="00CB7D0F">
            <w:pPr>
              <w:pStyle w:val="Tabletext"/>
            </w:pPr>
          </w:p>
        </w:tc>
        <w:tc>
          <w:tcPr>
            <w:tcW w:w="6025" w:type="dxa"/>
            <w:vAlign w:val="center"/>
          </w:tcPr>
          <w:p w14:paraId="5E62CA39" w14:textId="77777777" w:rsidR="00914E26" w:rsidRPr="00CB7D0F" w:rsidRDefault="00914E26" w:rsidP="00CB7D0F">
            <w:pPr>
              <w:pStyle w:val="Tabletext"/>
            </w:pPr>
          </w:p>
        </w:tc>
        <w:tc>
          <w:tcPr>
            <w:tcW w:w="2552" w:type="dxa"/>
            <w:vAlign w:val="center"/>
          </w:tcPr>
          <w:p w14:paraId="0EF4D696" w14:textId="77777777" w:rsidR="00914E26" w:rsidRPr="00CB7D0F" w:rsidRDefault="00914E26" w:rsidP="00CB7D0F">
            <w:pPr>
              <w:pStyle w:val="Tabletext"/>
            </w:pPr>
          </w:p>
        </w:tc>
      </w:tr>
      <w:tr w:rsidR="005E4659" w:rsidRPr="00F55AD7" w14:paraId="7C6A8297" w14:textId="77777777" w:rsidTr="00F404B9">
        <w:trPr>
          <w:trHeight w:val="851"/>
        </w:trPr>
        <w:tc>
          <w:tcPr>
            <w:tcW w:w="1908" w:type="dxa"/>
            <w:vAlign w:val="center"/>
          </w:tcPr>
          <w:p w14:paraId="57EA5165" w14:textId="77777777" w:rsidR="00914E26" w:rsidRPr="00CB7D0F" w:rsidRDefault="00914E26" w:rsidP="00CB7D0F">
            <w:pPr>
              <w:pStyle w:val="Tabletext"/>
            </w:pPr>
          </w:p>
        </w:tc>
        <w:tc>
          <w:tcPr>
            <w:tcW w:w="6025" w:type="dxa"/>
            <w:vAlign w:val="center"/>
          </w:tcPr>
          <w:p w14:paraId="534187BA" w14:textId="77777777" w:rsidR="00914E26" w:rsidRPr="00CB7D0F" w:rsidRDefault="00914E26" w:rsidP="00CB7D0F">
            <w:pPr>
              <w:pStyle w:val="Tabletext"/>
            </w:pPr>
          </w:p>
        </w:tc>
        <w:tc>
          <w:tcPr>
            <w:tcW w:w="2552" w:type="dxa"/>
            <w:vAlign w:val="center"/>
          </w:tcPr>
          <w:p w14:paraId="1400C3F6" w14:textId="77777777" w:rsidR="00914E26" w:rsidRPr="00CB7D0F" w:rsidRDefault="00914E26" w:rsidP="00CB7D0F">
            <w:pPr>
              <w:pStyle w:val="Tabletext"/>
            </w:pPr>
          </w:p>
        </w:tc>
      </w:tr>
      <w:tr w:rsidR="005E4659" w:rsidRPr="00F55AD7" w14:paraId="568DBEAA" w14:textId="77777777" w:rsidTr="00F404B9">
        <w:trPr>
          <w:trHeight w:val="851"/>
        </w:trPr>
        <w:tc>
          <w:tcPr>
            <w:tcW w:w="1908" w:type="dxa"/>
            <w:vAlign w:val="center"/>
          </w:tcPr>
          <w:p w14:paraId="1D20CCF9" w14:textId="77777777" w:rsidR="00914E26" w:rsidRPr="00CB7D0F" w:rsidRDefault="00914E26" w:rsidP="00CB7D0F">
            <w:pPr>
              <w:pStyle w:val="Tabletext"/>
            </w:pPr>
          </w:p>
        </w:tc>
        <w:tc>
          <w:tcPr>
            <w:tcW w:w="6025" w:type="dxa"/>
            <w:vAlign w:val="center"/>
          </w:tcPr>
          <w:p w14:paraId="0E643883" w14:textId="77777777" w:rsidR="00914E26" w:rsidRPr="00CB7D0F" w:rsidRDefault="00914E26" w:rsidP="00CB7D0F">
            <w:pPr>
              <w:pStyle w:val="Tabletext"/>
            </w:pPr>
          </w:p>
        </w:tc>
        <w:tc>
          <w:tcPr>
            <w:tcW w:w="2552" w:type="dxa"/>
            <w:vAlign w:val="center"/>
          </w:tcPr>
          <w:p w14:paraId="35D8BB14" w14:textId="77777777" w:rsidR="00914E26" w:rsidRPr="00CB7D0F" w:rsidRDefault="00914E26" w:rsidP="00CB7D0F">
            <w:pPr>
              <w:pStyle w:val="Tabletext"/>
            </w:pPr>
          </w:p>
        </w:tc>
      </w:tr>
      <w:tr w:rsidR="005E4659" w:rsidRPr="00F55AD7" w14:paraId="2B4D8940" w14:textId="77777777" w:rsidTr="00F404B9">
        <w:trPr>
          <w:trHeight w:val="851"/>
        </w:trPr>
        <w:tc>
          <w:tcPr>
            <w:tcW w:w="1908" w:type="dxa"/>
            <w:vAlign w:val="center"/>
          </w:tcPr>
          <w:p w14:paraId="16D855C7" w14:textId="77777777" w:rsidR="00914E26" w:rsidRPr="00CB7D0F" w:rsidRDefault="00914E26" w:rsidP="00CB7D0F">
            <w:pPr>
              <w:pStyle w:val="Tabletext"/>
            </w:pPr>
          </w:p>
        </w:tc>
        <w:tc>
          <w:tcPr>
            <w:tcW w:w="6025" w:type="dxa"/>
            <w:vAlign w:val="center"/>
          </w:tcPr>
          <w:p w14:paraId="045F7ADA" w14:textId="77777777" w:rsidR="00914E26" w:rsidRPr="00CB7D0F" w:rsidRDefault="00914E26" w:rsidP="00CB7D0F">
            <w:pPr>
              <w:pStyle w:val="Tabletext"/>
            </w:pPr>
          </w:p>
        </w:tc>
        <w:tc>
          <w:tcPr>
            <w:tcW w:w="2552" w:type="dxa"/>
            <w:vAlign w:val="center"/>
          </w:tcPr>
          <w:p w14:paraId="5DF8C294" w14:textId="77777777" w:rsidR="00914E26" w:rsidRPr="00CB7D0F" w:rsidRDefault="00914E26" w:rsidP="00CB7D0F">
            <w:pPr>
              <w:pStyle w:val="Tabletext"/>
            </w:pPr>
          </w:p>
        </w:tc>
      </w:tr>
      <w:tr w:rsidR="005E4659" w:rsidRPr="00F55AD7" w14:paraId="56B64AE1" w14:textId="77777777" w:rsidTr="00F404B9">
        <w:trPr>
          <w:trHeight w:val="851"/>
        </w:trPr>
        <w:tc>
          <w:tcPr>
            <w:tcW w:w="1908" w:type="dxa"/>
            <w:vAlign w:val="center"/>
          </w:tcPr>
          <w:p w14:paraId="58971BCA" w14:textId="77777777" w:rsidR="00914E26" w:rsidRPr="00CB7D0F" w:rsidRDefault="00914E26" w:rsidP="00CB7D0F">
            <w:pPr>
              <w:pStyle w:val="Tabletext"/>
            </w:pPr>
          </w:p>
        </w:tc>
        <w:tc>
          <w:tcPr>
            <w:tcW w:w="6025" w:type="dxa"/>
            <w:vAlign w:val="center"/>
          </w:tcPr>
          <w:p w14:paraId="3811EF6C" w14:textId="77777777" w:rsidR="00914E26" w:rsidRPr="00CB7D0F" w:rsidRDefault="00914E26" w:rsidP="00CB7D0F">
            <w:pPr>
              <w:pStyle w:val="Tabletext"/>
            </w:pPr>
          </w:p>
        </w:tc>
        <w:tc>
          <w:tcPr>
            <w:tcW w:w="2552" w:type="dxa"/>
            <w:vAlign w:val="center"/>
          </w:tcPr>
          <w:p w14:paraId="231AD050" w14:textId="77777777" w:rsidR="00914E26" w:rsidRPr="00CB7D0F" w:rsidRDefault="00914E26" w:rsidP="00CB7D0F">
            <w:pPr>
              <w:pStyle w:val="Tabletext"/>
            </w:pPr>
          </w:p>
        </w:tc>
      </w:tr>
      <w:tr w:rsidR="005E4659" w:rsidRPr="00F55AD7" w14:paraId="180A9E49" w14:textId="77777777" w:rsidTr="00F404B9">
        <w:trPr>
          <w:trHeight w:val="851"/>
        </w:trPr>
        <w:tc>
          <w:tcPr>
            <w:tcW w:w="1908" w:type="dxa"/>
            <w:vAlign w:val="center"/>
          </w:tcPr>
          <w:p w14:paraId="2A636DF6" w14:textId="77777777" w:rsidR="00914E26" w:rsidRPr="00CB7D0F" w:rsidRDefault="00914E26" w:rsidP="00CB7D0F">
            <w:pPr>
              <w:pStyle w:val="Tabletext"/>
            </w:pPr>
          </w:p>
        </w:tc>
        <w:tc>
          <w:tcPr>
            <w:tcW w:w="6025" w:type="dxa"/>
            <w:vAlign w:val="center"/>
          </w:tcPr>
          <w:p w14:paraId="437E3023" w14:textId="77777777" w:rsidR="00914E26" w:rsidRPr="00CB7D0F" w:rsidRDefault="00914E26" w:rsidP="00CB7D0F">
            <w:pPr>
              <w:pStyle w:val="Tabletext"/>
            </w:pPr>
          </w:p>
        </w:tc>
        <w:tc>
          <w:tcPr>
            <w:tcW w:w="2552" w:type="dxa"/>
            <w:vAlign w:val="center"/>
          </w:tcPr>
          <w:p w14:paraId="5B098A47" w14:textId="77777777" w:rsidR="00914E26" w:rsidRPr="00CB7D0F" w:rsidRDefault="00914E26" w:rsidP="00CB7D0F">
            <w:pPr>
              <w:pStyle w:val="Tabletext"/>
            </w:pPr>
          </w:p>
        </w:tc>
      </w:tr>
    </w:tbl>
    <w:p w14:paraId="6A671DD9" w14:textId="77777777" w:rsidR="00914E26" w:rsidRPr="00F55AD7" w:rsidRDefault="00914E26" w:rsidP="00D74AE1"/>
    <w:p w14:paraId="10F10B0A" w14:textId="77777777" w:rsidR="005E4659" w:rsidRPr="00F55AD7" w:rsidRDefault="005E4659" w:rsidP="008069C5">
      <w:pPr>
        <w:pStyle w:val="BodyText"/>
        <w:sectPr w:rsidR="005E4659" w:rsidRPr="00F55AD7" w:rsidSect="00DA2909">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0A41461E" w14:textId="3A52795D" w:rsidR="000C2857" w:rsidRDefault="000C2857">
      <w:pPr>
        <w:pStyle w:val="TOC1"/>
        <w:rPr>
          <w:rFonts w:eastAsiaTheme="minorEastAsia"/>
          <w:b w:val="0"/>
          <w:caps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Pr="0032382A">
        <w:t>1.</w:t>
      </w:r>
      <w:r>
        <w:rPr>
          <w:rFonts w:eastAsiaTheme="minorEastAsia"/>
          <w:b w:val="0"/>
          <w:caps w:val="0"/>
          <w:color w:val="auto"/>
          <w:lang w:eastAsia="en-GB"/>
        </w:rPr>
        <w:tab/>
      </w:r>
      <w:r>
        <w:t xml:space="preserve">SECTION 1 – </w:t>
      </w:r>
      <w:r w:rsidR="00F977D9">
        <w:t>INtroduction</w:t>
      </w:r>
      <w:r>
        <w:tab/>
      </w:r>
      <w:r>
        <w:fldChar w:fldCharType="begin"/>
      </w:r>
      <w:r>
        <w:instrText xml:space="preserve"> PAGEREF _Toc60408118 \h </w:instrText>
      </w:r>
      <w:r>
        <w:fldChar w:fldCharType="separate"/>
      </w:r>
      <w:r>
        <w:t>4</w:t>
      </w:r>
      <w:r>
        <w:fldChar w:fldCharType="end"/>
      </w:r>
    </w:p>
    <w:p w14:paraId="4B36CCBE" w14:textId="5DD1FA67" w:rsidR="00F977D9" w:rsidRDefault="000C2857">
      <w:pPr>
        <w:pStyle w:val="TOC2"/>
      </w:pPr>
      <w:r w:rsidRPr="0032382A">
        <w:t>1.1.</w:t>
      </w:r>
      <w:r>
        <w:t xml:space="preserve"> </w:t>
      </w:r>
      <w:r w:rsidR="00F977D9">
        <w:t>Responsibility of Competent Authory</w:t>
      </w:r>
    </w:p>
    <w:p w14:paraId="052BAB51" w14:textId="7313F15B" w:rsidR="000C2857" w:rsidRDefault="004411B7">
      <w:pPr>
        <w:pStyle w:val="TOC2"/>
        <w:rPr>
          <w:rFonts w:eastAsiaTheme="minorEastAsia"/>
          <w:color w:val="auto"/>
          <w:lang w:eastAsia="en-GB"/>
        </w:rPr>
      </w:pPr>
      <w:r>
        <w:t>1.1 Section 1.2 - Overview</w:t>
      </w:r>
      <w:r w:rsidR="000C2857">
        <w:tab/>
      </w:r>
      <w:r w:rsidR="000C2857">
        <w:fldChar w:fldCharType="begin"/>
      </w:r>
      <w:r w:rsidR="000C2857">
        <w:instrText xml:space="preserve"> PAGEREF _Toc60408119 \h </w:instrText>
      </w:r>
      <w:r w:rsidR="000C2857">
        <w:fldChar w:fldCharType="separate"/>
      </w:r>
      <w:r w:rsidR="000C2857">
        <w:t>4</w:t>
      </w:r>
      <w:r w:rsidR="000C2857">
        <w:fldChar w:fldCharType="end"/>
      </w:r>
    </w:p>
    <w:p w14:paraId="4F87FB1A" w14:textId="77777777" w:rsidR="003E6027" w:rsidRDefault="000C2857">
      <w:pPr>
        <w:pStyle w:val="TOC3"/>
        <w:tabs>
          <w:tab w:val="left" w:pos="1134"/>
        </w:tabs>
        <w:rPr>
          <w:rFonts w:eastAsiaTheme="minorEastAsia"/>
          <w:noProof/>
          <w:color w:val="auto"/>
          <w:sz w:val="22"/>
          <w:lang w:eastAsia="en-GB"/>
        </w:rPr>
      </w:pPr>
      <w:r w:rsidRPr="0032382A">
        <w:rPr>
          <w:noProof/>
        </w:rPr>
        <w:t>1.1.1.</w:t>
      </w:r>
      <w:r>
        <w:rPr>
          <w:rFonts w:eastAsiaTheme="minorEastAsia"/>
          <w:noProof/>
          <w:color w:val="auto"/>
          <w:sz w:val="22"/>
          <w:lang w:eastAsia="en-GB"/>
        </w:rPr>
        <w:tab/>
      </w:r>
      <w:r>
        <w:rPr>
          <w:noProof/>
        </w:rPr>
        <w:t>Section 1.1.1 – Heading 3 style</w:t>
      </w:r>
    </w:p>
    <w:sdt>
      <w:sdtPr>
        <w:rPr>
          <w:rFonts w:asciiTheme="minorHAnsi" w:eastAsiaTheme="minorHAnsi" w:hAnsiTheme="minorHAnsi" w:cstheme="minorBidi"/>
          <w:b w:val="0"/>
          <w:bCs w:val="0"/>
          <w:color w:val="auto"/>
          <w:sz w:val="18"/>
          <w:szCs w:val="22"/>
          <w:lang w:val="en-GB"/>
        </w:rPr>
        <w:id w:val="179165594"/>
        <w:docPartObj>
          <w:docPartGallery w:val="Table of Contents"/>
          <w:docPartUnique/>
        </w:docPartObj>
      </w:sdtPr>
      <w:sdtEndPr>
        <w:rPr>
          <w:noProof/>
        </w:rPr>
      </w:sdtEndPr>
      <w:sdtContent>
        <w:p w14:paraId="13A635AA" w14:textId="326C71CE" w:rsidR="003E6027" w:rsidRDefault="003E6027">
          <w:pPr>
            <w:pStyle w:val="TOCHeading"/>
          </w:pPr>
          <w:r>
            <w:t>Table of Contents</w:t>
          </w:r>
        </w:p>
        <w:p w14:paraId="23EE3EA9" w14:textId="5DDDA62A" w:rsidR="003E6027" w:rsidRDefault="003E6027">
          <w:pPr>
            <w:pStyle w:val="TOC1"/>
            <w:rPr>
              <w:rFonts w:eastAsiaTheme="minorEastAsia"/>
              <w:b w:val="0"/>
              <w:caps w:val="0"/>
              <w:color w:val="auto"/>
              <w:kern w:val="2"/>
              <w:sz w:val="24"/>
              <w:szCs w:val="24"/>
              <w:lang w:val="en-US"/>
              <w14:ligatures w14:val="standardContextual"/>
            </w:rPr>
          </w:pPr>
          <w:r>
            <w:fldChar w:fldCharType="begin"/>
          </w:r>
          <w:r>
            <w:instrText xml:space="preserve"> TOC \o "1-3" \h \z \u </w:instrText>
          </w:r>
          <w:r>
            <w:fldChar w:fldCharType="separate"/>
          </w:r>
          <w:hyperlink w:anchor="_Toc179360251" w:history="1">
            <w:r w:rsidRPr="004633C9">
              <w:rPr>
                <w:rStyle w:val="Hyperlink"/>
              </w:rPr>
              <w:t>1.</w:t>
            </w:r>
            <w:r>
              <w:rPr>
                <w:rFonts w:eastAsiaTheme="minorEastAsia"/>
                <w:b w:val="0"/>
                <w:caps w:val="0"/>
                <w:color w:val="auto"/>
                <w:kern w:val="2"/>
                <w:sz w:val="24"/>
                <w:szCs w:val="24"/>
                <w:lang w:val="en-US"/>
                <w14:ligatures w14:val="standardContextual"/>
              </w:rPr>
              <w:tab/>
            </w:r>
            <w:r w:rsidRPr="004633C9">
              <w:rPr>
                <w:rStyle w:val="Hyperlink"/>
              </w:rPr>
              <w:t>Introduction</w:t>
            </w:r>
            <w:r>
              <w:rPr>
                <w:webHidden/>
              </w:rPr>
              <w:tab/>
            </w:r>
            <w:r>
              <w:rPr>
                <w:webHidden/>
              </w:rPr>
              <w:fldChar w:fldCharType="begin"/>
            </w:r>
            <w:r>
              <w:rPr>
                <w:webHidden/>
              </w:rPr>
              <w:instrText xml:space="preserve"> PAGEREF _Toc179360251 \h </w:instrText>
            </w:r>
            <w:r>
              <w:rPr>
                <w:webHidden/>
              </w:rPr>
            </w:r>
            <w:r>
              <w:rPr>
                <w:webHidden/>
              </w:rPr>
              <w:fldChar w:fldCharType="separate"/>
            </w:r>
            <w:r>
              <w:rPr>
                <w:webHidden/>
              </w:rPr>
              <w:t>5</w:t>
            </w:r>
            <w:r>
              <w:rPr>
                <w:webHidden/>
              </w:rPr>
              <w:fldChar w:fldCharType="end"/>
            </w:r>
          </w:hyperlink>
        </w:p>
        <w:p w14:paraId="7DE71CEE" w14:textId="66763422" w:rsidR="003E6027" w:rsidRDefault="00CE1FFD">
          <w:pPr>
            <w:pStyle w:val="TOC2"/>
            <w:rPr>
              <w:rFonts w:eastAsiaTheme="minorEastAsia"/>
              <w:color w:val="auto"/>
              <w:kern w:val="2"/>
              <w:sz w:val="24"/>
              <w:szCs w:val="24"/>
              <w:lang w:val="en-US"/>
              <w14:ligatures w14:val="standardContextual"/>
            </w:rPr>
          </w:pPr>
          <w:hyperlink w:anchor="_Toc179360253" w:history="1">
            <w:r w:rsidRPr="004633C9">
              <w:rPr>
                <w:rStyle w:val="Hyperlink"/>
              </w:rPr>
              <w:t>1.1.</w:t>
            </w:r>
            <w:r>
              <w:rPr>
                <w:rFonts w:eastAsiaTheme="minorEastAsia"/>
                <w:color w:val="auto"/>
                <w:kern w:val="2"/>
                <w:sz w:val="24"/>
                <w:szCs w:val="24"/>
                <w:lang w:val="en-US"/>
                <w14:ligatures w14:val="standardContextual"/>
              </w:rPr>
              <w:tab/>
            </w:r>
            <w:r w:rsidRPr="004633C9">
              <w:rPr>
                <w:rStyle w:val="Hyperlink"/>
              </w:rPr>
              <w:t>RESPONSIBILITIES OF THE COMPETENT AUTHORITY</w:t>
            </w:r>
            <w:r>
              <w:rPr>
                <w:webHidden/>
              </w:rPr>
              <w:tab/>
            </w:r>
            <w:r w:rsidR="003E6027">
              <w:rPr>
                <w:webHidden/>
              </w:rPr>
              <w:fldChar w:fldCharType="begin"/>
            </w:r>
            <w:r w:rsidR="003E6027">
              <w:rPr>
                <w:webHidden/>
              </w:rPr>
              <w:instrText xml:space="preserve"> PAGEREF _Toc179360253 \h </w:instrText>
            </w:r>
            <w:r w:rsidR="003E6027">
              <w:rPr>
                <w:webHidden/>
              </w:rPr>
            </w:r>
            <w:r w:rsidR="003E6027">
              <w:rPr>
                <w:webHidden/>
              </w:rPr>
              <w:fldChar w:fldCharType="separate"/>
            </w:r>
            <w:r>
              <w:rPr>
                <w:webHidden/>
              </w:rPr>
              <w:t>5</w:t>
            </w:r>
            <w:r w:rsidR="003E6027">
              <w:rPr>
                <w:webHidden/>
              </w:rPr>
              <w:fldChar w:fldCharType="end"/>
            </w:r>
          </w:hyperlink>
        </w:p>
        <w:p w14:paraId="1541F1B6" w14:textId="7347FF31" w:rsidR="003E6027" w:rsidRDefault="00CE1FFD">
          <w:pPr>
            <w:pStyle w:val="TOC2"/>
            <w:rPr>
              <w:rFonts w:eastAsiaTheme="minorEastAsia"/>
              <w:color w:val="auto"/>
              <w:kern w:val="2"/>
              <w:sz w:val="24"/>
              <w:szCs w:val="24"/>
              <w:lang w:val="en-US"/>
              <w14:ligatures w14:val="standardContextual"/>
            </w:rPr>
          </w:pPr>
          <w:hyperlink w:anchor="_Toc179360255" w:history="1">
            <w:r w:rsidRPr="004633C9">
              <w:rPr>
                <w:rStyle w:val="Hyperlink"/>
              </w:rPr>
              <w:t>1.2.</w:t>
            </w:r>
            <w:r>
              <w:rPr>
                <w:rFonts w:eastAsiaTheme="minorEastAsia"/>
                <w:color w:val="auto"/>
                <w:kern w:val="2"/>
                <w:sz w:val="24"/>
                <w:szCs w:val="24"/>
                <w:lang w:val="en-US"/>
                <w14:ligatures w14:val="standardContextual"/>
              </w:rPr>
              <w:tab/>
            </w:r>
            <w:r w:rsidRPr="004633C9">
              <w:rPr>
                <w:rStyle w:val="Hyperlink"/>
              </w:rPr>
              <w:t>OVERVIEW</w:t>
            </w:r>
            <w:r>
              <w:rPr>
                <w:webHidden/>
              </w:rPr>
              <w:tab/>
            </w:r>
            <w:r w:rsidR="003E6027">
              <w:rPr>
                <w:webHidden/>
              </w:rPr>
              <w:fldChar w:fldCharType="begin"/>
            </w:r>
            <w:r w:rsidR="003E6027">
              <w:rPr>
                <w:webHidden/>
              </w:rPr>
              <w:instrText xml:space="preserve"> PAGEREF _Toc179360255 \h </w:instrText>
            </w:r>
            <w:r w:rsidR="003E6027">
              <w:rPr>
                <w:webHidden/>
              </w:rPr>
            </w:r>
            <w:r w:rsidR="003E6027">
              <w:rPr>
                <w:webHidden/>
              </w:rPr>
              <w:fldChar w:fldCharType="separate"/>
            </w:r>
            <w:r>
              <w:rPr>
                <w:webHidden/>
              </w:rPr>
              <w:t>5</w:t>
            </w:r>
            <w:r w:rsidR="003E6027">
              <w:rPr>
                <w:webHidden/>
              </w:rPr>
              <w:fldChar w:fldCharType="end"/>
            </w:r>
          </w:hyperlink>
        </w:p>
        <w:p w14:paraId="18A54C1F" w14:textId="7059660E" w:rsidR="003E6027" w:rsidRDefault="00CE1FFD">
          <w:pPr>
            <w:pStyle w:val="TOC2"/>
            <w:rPr>
              <w:rFonts w:eastAsiaTheme="minorEastAsia"/>
              <w:color w:val="auto"/>
              <w:kern w:val="2"/>
              <w:sz w:val="24"/>
              <w:szCs w:val="24"/>
              <w:lang w:val="en-US"/>
              <w14:ligatures w14:val="standardContextual"/>
            </w:rPr>
          </w:pPr>
          <w:hyperlink w:anchor="_Toc179360257" w:history="1">
            <w:r w:rsidRPr="004633C9">
              <w:rPr>
                <w:rStyle w:val="Hyperlink"/>
              </w:rPr>
              <w:t>1.3.</w:t>
            </w:r>
            <w:r>
              <w:rPr>
                <w:rFonts w:eastAsiaTheme="minorEastAsia"/>
                <w:color w:val="auto"/>
                <w:kern w:val="2"/>
                <w:sz w:val="24"/>
                <w:szCs w:val="24"/>
                <w:lang w:val="en-US"/>
                <w14:ligatures w14:val="standardContextual"/>
              </w:rPr>
              <w:tab/>
            </w:r>
            <w:r w:rsidRPr="004633C9">
              <w:rPr>
                <w:rStyle w:val="Hyperlink"/>
              </w:rPr>
              <w:t>BACKGROUND</w:t>
            </w:r>
            <w:r>
              <w:rPr>
                <w:webHidden/>
              </w:rPr>
              <w:tab/>
            </w:r>
            <w:r w:rsidR="003E6027">
              <w:rPr>
                <w:webHidden/>
              </w:rPr>
              <w:fldChar w:fldCharType="begin"/>
            </w:r>
            <w:r w:rsidR="003E6027">
              <w:rPr>
                <w:webHidden/>
              </w:rPr>
              <w:instrText xml:space="preserve"> PAGEREF _Toc179360257 \h </w:instrText>
            </w:r>
            <w:r w:rsidR="003E6027">
              <w:rPr>
                <w:webHidden/>
              </w:rPr>
            </w:r>
            <w:r w:rsidR="003E6027">
              <w:rPr>
                <w:webHidden/>
              </w:rPr>
              <w:fldChar w:fldCharType="separate"/>
            </w:r>
            <w:r>
              <w:rPr>
                <w:webHidden/>
              </w:rPr>
              <w:t>5</w:t>
            </w:r>
            <w:r w:rsidR="003E6027">
              <w:rPr>
                <w:webHidden/>
              </w:rPr>
              <w:fldChar w:fldCharType="end"/>
            </w:r>
          </w:hyperlink>
        </w:p>
        <w:p w14:paraId="1EBD768B" w14:textId="62A62A53" w:rsidR="003E6027" w:rsidRDefault="003E6027">
          <w:pPr>
            <w:pStyle w:val="TOC1"/>
            <w:rPr>
              <w:rFonts w:eastAsiaTheme="minorEastAsia"/>
              <w:b w:val="0"/>
              <w:caps w:val="0"/>
              <w:color w:val="auto"/>
              <w:kern w:val="2"/>
              <w:sz w:val="24"/>
              <w:szCs w:val="24"/>
              <w:lang w:val="en-US"/>
              <w14:ligatures w14:val="standardContextual"/>
            </w:rPr>
          </w:pPr>
          <w:hyperlink w:anchor="_Toc179360259" w:history="1">
            <w:r w:rsidRPr="004633C9">
              <w:rPr>
                <w:rStyle w:val="Hyperlink"/>
              </w:rPr>
              <w:t>2.</w:t>
            </w:r>
            <w:r>
              <w:rPr>
                <w:rFonts w:eastAsiaTheme="minorEastAsia"/>
                <w:b w:val="0"/>
                <w:caps w:val="0"/>
                <w:color w:val="auto"/>
                <w:kern w:val="2"/>
                <w:sz w:val="24"/>
                <w:szCs w:val="24"/>
                <w:lang w:val="en-US"/>
                <w14:ligatures w14:val="standardContextual"/>
              </w:rPr>
              <w:tab/>
            </w:r>
            <w:r w:rsidRPr="004633C9">
              <w:rPr>
                <w:rStyle w:val="Hyperlink"/>
              </w:rPr>
              <w:t>BUOY TENDER OPERATIONS</w:t>
            </w:r>
            <w:r>
              <w:rPr>
                <w:webHidden/>
              </w:rPr>
              <w:tab/>
            </w:r>
            <w:r>
              <w:rPr>
                <w:webHidden/>
              </w:rPr>
              <w:fldChar w:fldCharType="begin"/>
            </w:r>
            <w:r>
              <w:rPr>
                <w:webHidden/>
              </w:rPr>
              <w:instrText xml:space="preserve"> PAGEREF _Toc179360259 \h </w:instrText>
            </w:r>
            <w:r>
              <w:rPr>
                <w:webHidden/>
              </w:rPr>
            </w:r>
            <w:r>
              <w:rPr>
                <w:webHidden/>
              </w:rPr>
              <w:fldChar w:fldCharType="separate"/>
            </w:r>
            <w:r>
              <w:rPr>
                <w:webHidden/>
              </w:rPr>
              <w:t>5</w:t>
            </w:r>
            <w:r>
              <w:rPr>
                <w:webHidden/>
              </w:rPr>
              <w:fldChar w:fldCharType="end"/>
            </w:r>
          </w:hyperlink>
        </w:p>
        <w:p w14:paraId="00EA495C" w14:textId="200C675F" w:rsidR="003E6027" w:rsidRDefault="003E6027">
          <w:pPr>
            <w:pStyle w:val="TOC1"/>
            <w:rPr>
              <w:rFonts w:eastAsiaTheme="minorEastAsia"/>
              <w:b w:val="0"/>
              <w:caps w:val="0"/>
              <w:color w:val="auto"/>
              <w:kern w:val="2"/>
              <w:sz w:val="24"/>
              <w:szCs w:val="24"/>
              <w:lang w:val="en-US"/>
              <w14:ligatures w14:val="standardContextual"/>
            </w:rPr>
          </w:pPr>
          <w:hyperlink w:anchor="_Toc179360261" w:history="1">
            <w:r w:rsidRPr="004633C9">
              <w:rPr>
                <w:rStyle w:val="Hyperlink"/>
              </w:rPr>
              <w:t>3.</w:t>
            </w:r>
            <w:r>
              <w:rPr>
                <w:rFonts w:eastAsiaTheme="minorEastAsia"/>
                <w:b w:val="0"/>
                <w:caps w:val="0"/>
                <w:color w:val="auto"/>
                <w:kern w:val="2"/>
                <w:sz w:val="24"/>
                <w:szCs w:val="24"/>
                <w:lang w:val="en-US"/>
                <w14:ligatures w14:val="standardContextual"/>
              </w:rPr>
              <w:tab/>
            </w:r>
            <w:r w:rsidRPr="004633C9">
              <w:rPr>
                <w:rStyle w:val="Hyperlink"/>
              </w:rPr>
              <w:t>Aims and Objectives</w:t>
            </w:r>
            <w:r>
              <w:rPr>
                <w:webHidden/>
              </w:rPr>
              <w:tab/>
            </w:r>
            <w:r>
              <w:rPr>
                <w:webHidden/>
              </w:rPr>
              <w:fldChar w:fldCharType="begin"/>
            </w:r>
            <w:r>
              <w:rPr>
                <w:webHidden/>
              </w:rPr>
              <w:instrText xml:space="preserve"> PAGEREF _Toc179360261 \h </w:instrText>
            </w:r>
            <w:r>
              <w:rPr>
                <w:webHidden/>
              </w:rPr>
            </w:r>
            <w:r>
              <w:rPr>
                <w:webHidden/>
              </w:rPr>
              <w:fldChar w:fldCharType="separate"/>
            </w:r>
            <w:r>
              <w:rPr>
                <w:webHidden/>
              </w:rPr>
              <w:t>5</w:t>
            </w:r>
            <w:r>
              <w:rPr>
                <w:webHidden/>
              </w:rPr>
              <w:fldChar w:fldCharType="end"/>
            </w:r>
          </w:hyperlink>
        </w:p>
        <w:p w14:paraId="370D0D10" w14:textId="2490F70B" w:rsidR="003E6027" w:rsidRDefault="00CE1FFD">
          <w:pPr>
            <w:pStyle w:val="TOC2"/>
            <w:rPr>
              <w:rFonts w:eastAsiaTheme="minorEastAsia"/>
              <w:color w:val="auto"/>
              <w:kern w:val="2"/>
              <w:sz w:val="24"/>
              <w:szCs w:val="24"/>
              <w:lang w:val="en-US"/>
              <w14:ligatures w14:val="standardContextual"/>
            </w:rPr>
          </w:pPr>
          <w:hyperlink w:anchor="_Toc179360262" w:history="1">
            <w:r w:rsidRPr="004633C9">
              <w:rPr>
                <w:rStyle w:val="Hyperlink"/>
              </w:rPr>
              <w:t>3.1.</w:t>
            </w:r>
            <w:r>
              <w:rPr>
                <w:rFonts w:eastAsiaTheme="minorEastAsia"/>
                <w:color w:val="auto"/>
                <w:kern w:val="2"/>
                <w:sz w:val="24"/>
                <w:szCs w:val="24"/>
                <w:lang w:val="en-US"/>
                <w14:ligatures w14:val="standardContextual"/>
              </w:rPr>
              <w:tab/>
            </w:r>
            <w:r w:rsidRPr="004633C9">
              <w:rPr>
                <w:rStyle w:val="Hyperlink"/>
              </w:rPr>
              <w:t>SCOPE OF THE GUIDELINE</w:t>
            </w:r>
            <w:r>
              <w:rPr>
                <w:webHidden/>
              </w:rPr>
              <w:tab/>
            </w:r>
            <w:r w:rsidR="003E6027">
              <w:rPr>
                <w:webHidden/>
              </w:rPr>
              <w:fldChar w:fldCharType="begin"/>
            </w:r>
            <w:r w:rsidR="003E6027">
              <w:rPr>
                <w:webHidden/>
              </w:rPr>
              <w:instrText xml:space="preserve"> PAGEREF _Toc179360262 \h </w:instrText>
            </w:r>
            <w:r w:rsidR="003E6027">
              <w:rPr>
                <w:webHidden/>
              </w:rPr>
            </w:r>
            <w:r w:rsidR="003E6027">
              <w:rPr>
                <w:webHidden/>
              </w:rPr>
              <w:fldChar w:fldCharType="separate"/>
            </w:r>
            <w:r>
              <w:rPr>
                <w:webHidden/>
              </w:rPr>
              <w:t>5</w:t>
            </w:r>
            <w:r w:rsidR="003E6027">
              <w:rPr>
                <w:webHidden/>
              </w:rPr>
              <w:fldChar w:fldCharType="end"/>
            </w:r>
          </w:hyperlink>
        </w:p>
        <w:p w14:paraId="0ABAF2F6" w14:textId="77AF587B" w:rsidR="003E6027" w:rsidRDefault="00CE1FFD">
          <w:pPr>
            <w:pStyle w:val="TOC2"/>
            <w:rPr>
              <w:rFonts w:eastAsiaTheme="minorEastAsia"/>
              <w:color w:val="auto"/>
              <w:kern w:val="2"/>
              <w:sz w:val="24"/>
              <w:szCs w:val="24"/>
              <w:lang w:val="en-US"/>
              <w14:ligatures w14:val="standardContextual"/>
            </w:rPr>
          </w:pPr>
          <w:hyperlink w:anchor="_Toc179360263" w:history="1">
            <w:r w:rsidRPr="004633C9">
              <w:rPr>
                <w:rStyle w:val="Hyperlink"/>
                <w:rFonts w:eastAsia="SimSun"/>
                <w:lang w:val="en-US" w:eastAsia="zh-CN"/>
              </w:rPr>
              <w:t>3.2.</w:t>
            </w:r>
            <w:r>
              <w:rPr>
                <w:rFonts w:eastAsiaTheme="minorEastAsia"/>
                <w:color w:val="auto"/>
                <w:kern w:val="2"/>
                <w:sz w:val="24"/>
                <w:szCs w:val="24"/>
                <w:lang w:val="en-US"/>
                <w14:ligatures w14:val="standardContextual"/>
              </w:rPr>
              <w:tab/>
            </w:r>
            <w:r w:rsidRPr="004633C9">
              <w:rPr>
                <w:rStyle w:val="Hyperlink"/>
                <w:rFonts w:eastAsia="SimSun"/>
                <w:lang w:val="en-US" w:eastAsia="zh-CN"/>
              </w:rPr>
              <w:t>ESSENTIAL COMPONENTS OF THE GUIDELINE</w:t>
            </w:r>
            <w:r>
              <w:rPr>
                <w:webHidden/>
              </w:rPr>
              <w:tab/>
            </w:r>
            <w:r w:rsidR="003E6027">
              <w:rPr>
                <w:webHidden/>
              </w:rPr>
              <w:fldChar w:fldCharType="begin"/>
            </w:r>
            <w:r w:rsidR="003E6027">
              <w:rPr>
                <w:webHidden/>
              </w:rPr>
              <w:instrText xml:space="preserve"> PAGEREF _Toc179360263 \h </w:instrText>
            </w:r>
            <w:r w:rsidR="003E6027">
              <w:rPr>
                <w:webHidden/>
              </w:rPr>
            </w:r>
            <w:r w:rsidR="003E6027">
              <w:rPr>
                <w:webHidden/>
              </w:rPr>
              <w:fldChar w:fldCharType="separate"/>
            </w:r>
            <w:r>
              <w:rPr>
                <w:webHidden/>
              </w:rPr>
              <w:t>7</w:t>
            </w:r>
            <w:r w:rsidR="003E6027">
              <w:rPr>
                <w:webHidden/>
              </w:rPr>
              <w:fldChar w:fldCharType="end"/>
            </w:r>
          </w:hyperlink>
        </w:p>
        <w:p w14:paraId="589E6F84" w14:textId="544075ED" w:rsidR="003E6027" w:rsidRDefault="00CE1FFD">
          <w:pPr>
            <w:pStyle w:val="TOC2"/>
            <w:rPr>
              <w:rFonts w:eastAsiaTheme="minorEastAsia"/>
              <w:color w:val="auto"/>
              <w:kern w:val="2"/>
              <w:sz w:val="24"/>
              <w:szCs w:val="24"/>
              <w:lang w:val="en-US"/>
              <w14:ligatures w14:val="standardContextual"/>
            </w:rPr>
          </w:pPr>
          <w:hyperlink w:anchor="_Toc179360265" w:history="1">
            <w:r w:rsidRPr="004633C9">
              <w:rPr>
                <w:rStyle w:val="Hyperlink"/>
              </w:rPr>
              <w:t>3.3</w:t>
            </w:r>
            <w:r>
              <w:rPr>
                <w:rFonts w:eastAsiaTheme="minorEastAsia"/>
                <w:color w:val="auto"/>
                <w:kern w:val="2"/>
                <w:sz w:val="24"/>
                <w:szCs w:val="24"/>
                <w:lang w:val="en-US"/>
                <w14:ligatures w14:val="standardContextual"/>
              </w:rPr>
              <w:tab/>
            </w:r>
            <w:r w:rsidRPr="004633C9">
              <w:rPr>
                <w:rStyle w:val="Hyperlink"/>
                <w:rFonts w:eastAsia="SimSun"/>
                <w:lang w:val="en-US" w:eastAsia="zh-CN"/>
              </w:rPr>
              <w:t>OTHER CONSIDERATION OF THE GUIDELINE</w:t>
            </w:r>
            <w:r>
              <w:rPr>
                <w:webHidden/>
              </w:rPr>
              <w:tab/>
            </w:r>
            <w:r w:rsidR="003E6027">
              <w:rPr>
                <w:webHidden/>
              </w:rPr>
              <w:fldChar w:fldCharType="begin"/>
            </w:r>
            <w:r w:rsidR="003E6027">
              <w:rPr>
                <w:webHidden/>
              </w:rPr>
              <w:instrText xml:space="preserve"> PAGEREF _Toc179360265 \h </w:instrText>
            </w:r>
            <w:r w:rsidR="003E6027">
              <w:rPr>
                <w:webHidden/>
              </w:rPr>
            </w:r>
            <w:r w:rsidR="003E6027">
              <w:rPr>
                <w:webHidden/>
              </w:rPr>
              <w:fldChar w:fldCharType="separate"/>
            </w:r>
            <w:r>
              <w:rPr>
                <w:webHidden/>
              </w:rPr>
              <w:t>8</w:t>
            </w:r>
            <w:r w:rsidR="003E6027">
              <w:rPr>
                <w:webHidden/>
              </w:rPr>
              <w:fldChar w:fldCharType="end"/>
            </w:r>
          </w:hyperlink>
        </w:p>
        <w:p w14:paraId="2E407F05" w14:textId="38E88A5C" w:rsidR="003E6027" w:rsidRDefault="003E6027">
          <w:pPr>
            <w:pStyle w:val="TOC1"/>
            <w:rPr>
              <w:rFonts w:eastAsiaTheme="minorEastAsia"/>
              <w:b w:val="0"/>
              <w:caps w:val="0"/>
              <w:color w:val="auto"/>
              <w:kern w:val="2"/>
              <w:sz w:val="24"/>
              <w:szCs w:val="24"/>
              <w:lang w:val="en-US"/>
              <w14:ligatures w14:val="standardContextual"/>
            </w:rPr>
          </w:pPr>
          <w:hyperlink w:anchor="_Toc179360267" w:history="1">
            <w:r w:rsidRPr="004633C9">
              <w:rPr>
                <w:rStyle w:val="Hyperlink"/>
              </w:rPr>
              <w:t>4.</w:t>
            </w:r>
            <w:r>
              <w:rPr>
                <w:rFonts w:eastAsiaTheme="minorEastAsia"/>
                <w:b w:val="0"/>
                <w:caps w:val="0"/>
                <w:color w:val="auto"/>
                <w:kern w:val="2"/>
                <w:sz w:val="24"/>
                <w:szCs w:val="24"/>
                <w:lang w:val="en-US"/>
                <w14:ligatures w14:val="standardContextual"/>
              </w:rPr>
              <w:tab/>
            </w:r>
            <w:r w:rsidRPr="004633C9">
              <w:rPr>
                <w:rStyle w:val="Hyperlink"/>
              </w:rPr>
              <w:t>Common requirements</w:t>
            </w:r>
            <w:r>
              <w:rPr>
                <w:webHidden/>
              </w:rPr>
              <w:tab/>
            </w:r>
            <w:r>
              <w:rPr>
                <w:webHidden/>
              </w:rPr>
              <w:fldChar w:fldCharType="begin"/>
            </w:r>
            <w:r>
              <w:rPr>
                <w:webHidden/>
              </w:rPr>
              <w:instrText xml:space="preserve"> PAGEREF _Toc179360267 \h </w:instrText>
            </w:r>
            <w:r>
              <w:rPr>
                <w:webHidden/>
              </w:rPr>
            </w:r>
            <w:r>
              <w:rPr>
                <w:webHidden/>
              </w:rPr>
              <w:fldChar w:fldCharType="separate"/>
            </w:r>
            <w:r>
              <w:rPr>
                <w:webHidden/>
              </w:rPr>
              <w:t>8</w:t>
            </w:r>
            <w:r>
              <w:rPr>
                <w:webHidden/>
              </w:rPr>
              <w:fldChar w:fldCharType="end"/>
            </w:r>
          </w:hyperlink>
        </w:p>
        <w:p w14:paraId="7B55A62C" w14:textId="385AA40C" w:rsidR="003E6027" w:rsidRDefault="003E6027">
          <w:pPr>
            <w:pStyle w:val="TOC2"/>
            <w:rPr>
              <w:rFonts w:eastAsiaTheme="minorEastAsia"/>
              <w:color w:val="auto"/>
              <w:kern w:val="2"/>
              <w:sz w:val="24"/>
              <w:szCs w:val="24"/>
              <w:lang w:val="en-US"/>
              <w14:ligatures w14:val="standardContextual"/>
            </w:rPr>
          </w:pPr>
          <w:hyperlink w:anchor="_Toc179360268" w:history="1">
            <w:r w:rsidRPr="004633C9">
              <w:rPr>
                <w:rStyle w:val="Hyperlink"/>
                <w:rFonts w:eastAsia="SimSun"/>
                <w:lang w:val="en-US" w:eastAsia="zh-CN"/>
              </w:rPr>
              <w:t>4.1.</w:t>
            </w:r>
            <w:r>
              <w:rPr>
                <w:rFonts w:eastAsiaTheme="minorEastAsia"/>
                <w:color w:val="auto"/>
                <w:kern w:val="2"/>
                <w:sz w:val="24"/>
                <w:szCs w:val="24"/>
                <w:lang w:val="en-US"/>
                <w14:ligatures w14:val="standardContextual"/>
              </w:rPr>
              <w:tab/>
            </w:r>
            <w:r w:rsidRPr="004633C9">
              <w:rPr>
                <w:rStyle w:val="Hyperlink"/>
                <w:rFonts w:eastAsia="SimSun"/>
                <w:lang w:val="en-US" w:eastAsia="zh-CN"/>
              </w:rPr>
              <w:t>R</w:t>
            </w:r>
            <w:r w:rsidR="007C1F35">
              <w:rPr>
                <w:rStyle w:val="Hyperlink"/>
                <w:rFonts w:eastAsia="SimSun"/>
                <w:lang w:val="en-US" w:eastAsia="zh-CN"/>
              </w:rPr>
              <w:t>EGULATORY COMPLIANCE</w:t>
            </w:r>
            <w:r>
              <w:rPr>
                <w:webHidden/>
              </w:rPr>
              <w:tab/>
            </w:r>
            <w:r>
              <w:rPr>
                <w:webHidden/>
              </w:rPr>
              <w:fldChar w:fldCharType="begin"/>
            </w:r>
            <w:r>
              <w:rPr>
                <w:webHidden/>
              </w:rPr>
              <w:instrText xml:space="preserve"> PAGEREF _Toc179360268 \h </w:instrText>
            </w:r>
            <w:r>
              <w:rPr>
                <w:webHidden/>
              </w:rPr>
            </w:r>
            <w:r>
              <w:rPr>
                <w:webHidden/>
              </w:rPr>
              <w:fldChar w:fldCharType="separate"/>
            </w:r>
            <w:r>
              <w:rPr>
                <w:webHidden/>
              </w:rPr>
              <w:t>8</w:t>
            </w:r>
            <w:r>
              <w:rPr>
                <w:webHidden/>
              </w:rPr>
              <w:fldChar w:fldCharType="end"/>
            </w:r>
          </w:hyperlink>
        </w:p>
        <w:p w14:paraId="1FD4F181" w14:textId="55B393B7" w:rsidR="003E6027" w:rsidRDefault="00CE1FFD">
          <w:pPr>
            <w:pStyle w:val="TOC2"/>
            <w:rPr>
              <w:rFonts w:eastAsiaTheme="minorEastAsia"/>
              <w:color w:val="auto"/>
              <w:kern w:val="2"/>
              <w:sz w:val="24"/>
              <w:szCs w:val="24"/>
              <w:lang w:val="en-US"/>
              <w14:ligatures w14:val="standardContextual"/>
            </w:rPr>
          </w:pPr>
          <w:hyperlink w:anchor="_Toc179360269" w:history="1">
            <w:r w:rsidRPr="004633C9">
              <w:rPr>
                <w:rStyle w:val="Hyperlink"/>
                <w:rFonts w:eastAsia="SimSun"/>
                <w:lang w:val="en-US" w:eastAsia="zh-CN"/>
              </w:rPr>
              <w:t>4.2.</w:t>
            </w:r>
            <w:r>
              <w:rPr>
                <w:rFonts w:eastAsiaTheme="minorEastAsia"/>
                <w:color w:val="auto"/>
                <w:kern w:val="2"/>
                <w:sz w:val="24"/>
                <w:szCs w:val="24"/>
                <w:lang w:val="en-US"/>
                <w14:ligatures w14:val="standardContextual"/>
              </w:rPr>
              <w:tab/>
            </w:r>
            <w:r w:rsidRPr="004633C9">
              <w:rPr>
                <w:rStyle w:val="Hyperlink"/>
                <w:rFonts w:eastAsia="SimSun"/>
                <w:lang w:val="en-US" w:eastAsia="zh-CN"/>
              </w:rPr>
              <w:t>MISSION PLANNING</w:t>
            </w:r>
            <w:r>
              <w:rPr>
                <w:webHidden/>
              </w:rPr>
              <w:tab/>
            </w:r>
            <w:r w:rsidR="003E6027">
              <w:rPr>
                <w:webHidden/>
              </w:rPr>
              <w:fldChar w:fldCharType="begin"/>
            </w:r>
            <w:r w:rsidR="003E6027">
              <w:rPr>
                <w:webHidden/>
              </w:rPr>
              <w:instrText xml:space="preserve"> PAGEREF _Toc179360269 \h </w:instrText>
            </w:r>
            <w:r w:rsidR="003E6027">
              <w:rPr>
                <w:webHidden/>
              </w:rPr>
            </w:r>
            <w:r w:rsidR="003E6027">
              <w:rPr>
                <w:webHidden/>
              </w:rPr>
              <w:fldChar w:fldCharType="separate"/>
            </w:r>
            <w:r>
              <w:rPr>
                <w:webHidden/>
              </w:rPr>
              <w:t>8</w:t>
            </w:r>
            <w:r w:rsidR="003E6027">
              <w:rPr>
                <w:webHidden/>
              </w:rPr>
              <w:fldChar w:fldCharType="end"/>
            </w:r>
          </w:hyperlink>
        </w:p>
        <w:p w14:paraId="47419DBB" w14:textId="7E546DCA" w:rsidR="003E6027" w:rsidRDefault="00CE1FFD">
          <w:pPr>
            <w:pStyle w:val="TOC2"/>
            <w:rPr>
              <w:rFonts w:eastAsiaTheme="minorEastAsia"/>
              <w:color w:val="auto"/>
              <w:kern w:val="2"/>
              <w:sz w:val="24"/>
              <w:szCs w:val="24"/>
              <w:lang w:val="en-US"/>
              <w14:ligatures w14:val="standardContextual"/>
            </w:rPr>
          </w:pPr>
          <w:hyperlink w:anchor="_Toc179360270" w:history="1">
            <w:r w:rsidRPr="004633C9">
              <w:rPr>
                <w:rStyle w:val="Hyperlink"/>
                <w:rFonts w:eastAsia="SimSun"/>
                <w:lang w:val="en-US" w:eastAsia="zh-CN"/>
              </w:rPr>
              <w:t>4.3.</w:t>
            </w:r>
            <w:r>
              <w:rPr>
                <w:rFonts w:eastAsiaTheme="minorEastAsia"/>
                <w:color w:val="auto"/>
                <w:kern w:val="2"/>
                <w:sz w:val="24"/>
                <w:szCs w:val="24"/>
                <w:lang w:val="en-US"/>
                <w14:ligatures w14:val="standardContextual"/>
              </w:rPr>
              <w:tab/>
            </w:r>
            <w:r w:rsidRPr="004633C9">
              <w:rPr>
                <w:rStyle w:val="Hyperlink"/>
                <w:rFonts w:eastAsia="SimSun"/>
                <w:lang w:val="en-US" w:eastAsia="zh-CN"/>
              </w:rPr>
              <w:t>SAFETY PROCEDURE</w:t>
            </w:r>
            <w:r>
              <w:rPr>
                <w:webHidden/>
              </w:rPr>
              <w:tab/>
            </w:r>
            <w:r w:rsidR="003E6027">
              <w:rPr>
                <w:webHidden/>
              </w:rPr>
              <w:fldChar w:fldCharType="begin"/>
            </w:r>
            <w:r w:rsidR="003E6027">
              <w:rPr>
                <w:webHidden/>
              </w:rPr>
              <w:instrText xml:space="preserve"> PAGEREF _Toc179360270 \h </w:instrText>
            </w:r>
            <w:r w:rsidR="003E6027">
              <w:rPr>
                <w:webHidden/>
              </w:rPr>
            </w:r>
            <w:r w:rsidR="003E6027">
              <w:rPr>
                <w:webHidden/>
              </w:rPr>
              <w:fldChar w:fldCharType="separate"/>
            </w:r>
            <w:r>
              <w:rPr>
                <w:webHidden/>
              </w:rPr>
              <w:t>8</w:t>
            </w:r>
            <w:r w:rsidR="003E6027">
              <w:rPr>
                <w:webHidden/>
              </w:rPr>
              <w:fldChar w:fldCharType="end"/>
            </w:r>
          </w:hyperlink>
        </w:p>
        <w:p w14:paraId="3B4CEDCB" w14:textId="76328A0B" w:rsidR="003E6027" w:rsidRDefault="00CE1FFD">
          <w:pPr>
            <w:pStyle w:val="TOC2"/>
            <w:rPr>
              <w:rFonts w:eastAsiaTheme="minorEastAsia"/>
              <w:color w:val="auto"/>
              <w:kern w:val="2"/>
              <w:sz w:val="24"/>
              <w:szCs w:val="24"/>
              <w:lang w:val="en-US"/>
              <w14:ligatures w14:val="standardContextual"/>
            </w:rPr>
          </w:pPr>
          <w:hyperlink w:anchor="_Toc179360271" w:history="1">
            <w:r w:rsidRPr="004633C9">
              <w:rPr>
                <w:rStyle w:val="Hyperlink"/>
                <w:rFonts w:eastAsia="SimSun"/>
                <w:lang w:val="en-US" w:eastAsia="zh-CN"/>
              </w:rPr>
              <w:t>4.4.</w:t>
            </w:r>
            <w:r>
              <w:rPr>
                <w:rFonts w:eastAsiaTheme="minorEastAsia"/>
                <w:color w:val="auto"/>
                <w:kern w:val="2"/>
                <w:sz w:val="24"/>
                <w:szCs w:val="24"/>
                <w:lang w:val="en-US"/>
                <w14:ligatures w14:val="standardContextual"/>
              </w:rPr>
              <w:tab/>
            </w:r>
            <w:r w:rsidRPr="004633C9">
              <w:rPr>
                <w:rStyle w:val="Hyperlink"/>
                <w:rFonts w:eastAsia="SimSun"/>
                <w:lang w:val="en-US" w:eastAsia="zh-CN"/>
              </w:rPr>
              <w:t>RISK ASSESSMENT</w:t>
            </w:r>
            <w:r>
              <w:rPr>
                <w:webHidden/>
              </w:rPr>
              <w:tab/>
            </w:r>
            <w:r w:rsidR="003E6027">
              <w:rPr>
                <w:webHidden/>
              </w:rPr>
              <w:fldChar w:fldCharType="begin"/>
            </w:r>
            <w:r w:rsidR="003E6027">
              <w:rPr>
                <w:webHidden/>
              </w:rPr>
              <w:instrText xml:space="preserve"> PAGEREF _Toc179360271 \h </w:instrText>
            </w:r>
            <w:r w:rsidR="003E6027">
              <w:rPr>
                <w:webHidden/>
              </w:rPr>
            </w:r>
            <w:r w:rsidR="003E6027">
              <w:rPr>
                <w:webHidden/>
              </w:rPr>
              <w:fldChar w:fldCharType="separate"/>
            </w:r>
            <w:r>
              <w:rPr>
                <w:webHidden/>
              </w:rPr>
              <w:t>9</w:t>
            </w:r>
            <w:r w:rsidR="003E6027">
              <w:rPr>
                <w:webHidden/>
              </w:rPr>
              <w:fldChar w:fldCharType="end"/>
            </w:r>
          </w:hyperlink>
        </w:p>
        <w:p w14:paraId="114B5CF1" w14:textId="44F51C0C" w:rsidR="003E6027" w:rsidRDefault="003E6027">
          <w:pPr>
            <w:pStyle w:val="TOC2"/>
            <w:rPr>
              <w:rFonts w:eastAsiaTheme="minorEastAsia"/>
              <w:color w:val="auto"/>
              <w:kern w:val="2"/>
              <w:sz w:val="24"/>
              <w:szCs w:val="24"/>
              <w:lang w:val="en-US"/>
              <w14:ligatures w14:val="standardContextual"/>
            </w:rPr>
          </w:pPr>
          <w:hyperlink w:anchor="_Toc179360272" w:history="1">
            <w:r w:rsidRPr="004633C9">
              <w:rPr>
                <w:rStyle w:val="Hyperlink"/>
                <w:rFonts w:eastAsia="SimSun"/>
                <w:lang w:val="en-US" w:eastAsia="zh-CN"/>
              </w:rPr>
              <w:t>4.5.</w:t>
            </w:r>
            <w:r>
              <w:rPr>
                <w:rFonts w:eastAsiaTheme="minorEastAsia"/>
                <w:color w:val="auto"/>
                <w:kern w:val="2"/>
                <w:sz w:val="24"/>
                <w:szCs w:val="24"/>
                <w:lang w:val="en-US"/>
                <w14:ligatures w14:val="standardContextual"/>
              </w:rPr>
              <w:tab/>
            </w:r>
            <w:r w:rsidRPr="004633C9">
              <w:rPr>
                <w:rStyle w:val="Hyperlink"/>
                <w:rFonts w:eastAsia="SimSun"/>
                <w:lang w:val="en-US" w:eastAsia="zh-CN"/>
              </w:rPr>
              <w:t>ENVIRONMENTAL CONSIDERATIONS</w:t>
            </w:r>
            <w:r>
              <w:rPr>
                <w:webHidden/>
              </w:rPr>
              <w:tab/>
            </w:r>
            <w:r>
              <w:rPr>
                <w:webHidden/>
              </w:rPr>
              <w:fldChar w:fldCharType="begin"/>
            </w:r>
            <w:r>
              <w:rPr>
                <w:webHidden/>
              </w:rPr>
              <w:instrText xml:space="preserve"> PAGEREF _Toc179360272 \h </w:instrText>
            </w:r>
            <w:r>
              <w:rPr>
                <w:webHidden/>
              </w:rPr>
            </w:r>
            <w:r>
              <w:rPr>
                <w:webHidden/>
              </w:rPr>
              <w:fldChar w:fldCharType="separate"/>
            </w:r>
            <w:r>
              <w:rPr>
                <w:webHidden/>
              </w:rPr>
              <w:t>9</w:t>
            </w:r>
            <w:r>
              <w:rPr>
                <w:webHidden/>
              </w:rPr>
              <w:fldChar w:fldCharType="end"/>
            </w:r>
          </w:hyperlink>
        </w:p>
        <w:p w14:paraId="13393503" w14:textId="2926F36C" w:rsidR="003E6027" w:rsidRDefault="003E6027">
          <w:pPr>
            <w:pStyle w:val="TOC2"/>
            <w:rPr>
              <w:rFonts w:eastAsiaTheme="minorEastAsia"/>
              <w:color w:val="auto"/>
              <w:kern w:val="2"/>
              <w:sz w:val="24"/>
              <w:szCs w:val="24"/>
              <w:lang w:val="en-US"/>
              <w14:ligatures w14:val="standardContextual"/>
            </w:rPr>
          </w:pPr>
          <w:hyperlink w:anchor="_Toc179360273" w:history="1">
            <w:r w:rsidRPr="004633C9">
              <w:rPr>
                <w:rStyle w:val="Hyperlink"/>
                <w:rFonts w:eastAsia="SimSun"/>
                <w:lang w:val="en-US" w:eastAsia="zh-CN"/>
              </w:rPr>
              <w:t>4.6.</w:t>
            </w:r>
            <w:r>
              <w:rPr>
                <w:rFonts w:eastAsiaTheme="minorEastAsia"/>
                <w:color w:val="auto"/>
                <w:kern w:val="2"/>
                <w:sz w:val="24"/>
                <w:szCs w:val="24"/>
                <w:lang w:val="en-US"/>
                <w14:ligatures w14:val="standardContextual"/>
              </w:rPr>
              <w:tab/>
            </w:r>
            <w:r w:rsidRPr="004633C9">
              <w:rPr>
                <w:rStyle w:val="Hyperlink"/>
                <w:rFonts w:eastAsia="SimSun"/>
                <w:lang w:val="en-US" w:eastAsia="zh-CN"/>
              </w:rPr>
              <w:t>BUOY DECK MACHINERY AND EQUIPMENT</w:t>
            </w:r>
            <w:r>
              <w:rPr>
                <w:webHidden/>
              </w:rPr>
              <w:tab/>
            </w:r>
            <w:r>
              <w:rPr>
                <w:webHidden/>
              </w:rPr>
              <w:fldChar w:fldCharType="begin"/>
            </w:r>
            <w:r>
              <w:rPr>
                <w:webHidden/>
              </w:rPr>
              <w:instrText xml:space="preserve"> PAGEREF _Toc179360273 \h </w:instrText>
            </w:r>
            <w:r>
              <w:rPr>
                <w:webHidden/>
              </w:rPr>
            </w:r>
            <w:r>
              <w:rPr>
                <w:webHidden/>
              </w:rPr>
              <w:fldChar w:fldCharType="separate"/>
            </w:r>
            <w:r>
              <w:rPr>
                <w:webHidden/>
              </w:rPr>
              <w:t>9</w:t>
            </w:r>
            <w:r>
              <w:rPr>
                <w:webHidden/>
              </w:rPr>
              <w:fldChar w:fldCharType="end"/>
            </w:r>
          </w:hyperlink>
        </w:p>
        <w:p w14:paraId="14B3750E" w14:textId="2AAC193D" w:rsidR="003E6027" w:rsidRDefault="003E6027">
          <w:pPr>
            <w:pStyle w:val="TOC2"/>
            <w:rPr>
              <w:rFonts w:eastAsiaTheme="minorEastAsia"/>
              <w:color w:val="auto"/>
              <w:kern w:val="2"/>
              <w:sz w:val="24"/>
              <w:szCs w:val="24"/>
              <w:lang w:val="en-US"/>
              <w14:ligatures w14:val="standardContextual"/>
            </w:rPr>
          </w:pPr>
          <w:hyperlink w:anchor="_Toc179360274" w:history="1">
            <w:r w:rsidRPr="004633C9">
              <w:rPr>
                <w:rStyle w:val="Hyperlink"/>
                <w:rFonts w:eastAsia="SimSun"/>
                <w:lang w:val="en-US" w:eastAsia="zh-CN"/>
              </w:rPr>
              <w:t>4.7.</w:t>
            </w:r>
            <w:r>
              <w:rPr>
                <w:rFonts w:eastAsiaTheme="minorEastAsia"/>
                <w:color w:val="auto"/>
                <w:kern w:val="2"/>
                <w:sz w:val="24"/>
                <w:szCs w:val="24"/>
                <w:lang w:val="en-US"/>
                <w14:ligatures w14:val="standardContextual"/>
              </w:rPr>
              <w:tab/>
            </w:r>
            <w:r w:rsidRPr="004633C9">
              <w:rPr>
                <w:rStyle w:val="Hyperlink"/>
                <w:rFonts w:eastAsia="SimSun"/>
                <w:lang w:val="en-US" w:eastAsia="zh-CN"/>
              </w:rPr>
              <w:t>TASK RESPONSIBILITY</w:t>
            </w:r>
            <w:r>
              <w:rPr>
                <w:webHidden/>
              </w:rPr>
              <w:tab/>
            </w:r>
            <w:r>
              <w:rPr>
                <w:webHidden/>
              </w:rPr>
              <w:fldChar w:fldCharType="begin"/>
            </w:r>
            <w:r>
              <w:rPr>
                <w:webHidden/>
              </w:rPr>
              <w:instrText xml:space="preserve"> PAGEREF _Toc179360274 \h </w:instrText>
            </w:r>
            <w:r>
              <w:rPr>
                <w:webHidden/>
              </w:rPr>
            </w:r>
            <w:r>
              <w:rPr>
                <w:webHidden/>
              </w:rPr>
              <w:fldChar w:fldCharType="separate"/>
            </w:r>
            <w:r>
              <w:rPr>
                <w:webHidden/>
              </w:rPr>
              <w:t>9</w:t>
            </w:r>
            <w:r>
              <w:rPr>
                <w:webHidden/>
              </w:rPr>
              <w:fldChar w:fldCharType="end"/>
            </w:r>
          </w:hyperlink>
        </w:p>
        <w:p w14:paraId="439E6012" w14:textId="4E5C2B17" w:rsidR="003E6027" w:rsidRDefault="003E6027">
          <w:pPr>
            <w:pStyle w:val="TOC2"/>
            <w:rPr>
              <w:rFonts w:eastAsiaTheme="minorEastAsia"/>
              <w:color w:val="auto"/>
              <w:kern w:val="2"/>
              <w:sz w:val="24"/>
              <w:szCs w:val="24"/>
              <w:lang w:val="en-US"/>
              <w14:ligatures w14:val="standardContextual"/>
            </w:rPr>
          </w:pPr>
          <w:hyperlink w:anchor="_Toc179360275" w:history="1">
            <w:r w:rsidRPr="004633C9">
              <w:rPr>
                <w:rStyle w:val="Hyperlink"/>
                <w:rFonts w:eastAsia="SimSun"/>
                <w:lang w:val="en-US" w:eastAsia="zh-CN"/>
              </w:rPr>
              <w:t>4.8.</w:t>
            </w:r>
            <w:r>
              <w:rPr>
                <w:rFonts w:eastAsiaTheme="minorEastAsia"/>
                <w:color w:val="auto"/>
                <w:kern w:val="2"/>
                <w:sz w:val="24"/>
                <w:szCs w:val="24"/>
                <w:lang w:val="en-US"/>
                <w14:ligatures w14:val="standardContextual"/>
              </w:rPr>
              <w:tab/>
            </w:r>
            <w:r w:rsidRPr="004633C9">
              <w:rPr>
                <w:rStyle w:val="Hyperlink"/>
                <w:rFonts w:eastAsia="SimSun"/>
                <w:lang w:val="en-US" w:eastAsia="zh-CN"/>
              </w:rPr>
              <w:t>BUOY TECHNICAL CHARACTERISTICS</w:t>
            </w:r>
            <w:r>
              <w:rPr>
                <w:webHidden/>
              </w:rPr>
              <w:tab/>
            </w:r>
            <w:r>
              <w:rPr>
                <w:webHidden/>
              </w:rPr>
              <w:fldChar w:fldCharType="begin"/>
            </w:r>
            <w:r>
              <w:rPr>
                <w:webHidden/>
              </w:rPr>
              <w:instrText xml:space="preserve"> PAGEREF _Toc179360275 \h </w:instrText>
            </w:r>
            <w:r>
              <w:rPr>
                <w:webHidden/>
              </w:rPr>
            </w:r>
            <w:r>
              <w:rPr>
                <w:webHidden/>
              </w:rPr>
              <w:fldChar w:fldCharType="separate"/>
            </w:r>
            <w:r>
              <w:rPr>
                <w:webHidden/>
              </w:rPr>
              <w:t>10</w:t>
            </w:r>
            <w:r>
              <w:rPr>
                <w:webHidden/>
              </w:rPr>
              <w:fldChar w:fldCharType="end"/>
            </w:r>
          </w:hyperlink>
        </w:p>
        <w:p w14:paraId="2DD85F0B" w14:textId="7B47B611" w:rsidR="003E6027" w:rsidRDefault="003E6027">
          <w:pPr>
            <w:pStyle w:val="TOC2"/>
            <w:rPr>
              <w:rFonts w:eastAsiaTheme="minorEastAsia"/>
              <w:color w:val="auto"/>
              <w:kern w:val="2"/>
              <w:sz w:val="24"/>
              <w:szCs w:val="24"/>
              <w:lang w:val="en-US"/>
              <w14:ligatures w14:val="standardContextual"/>
            </w:rPr>
          </w:pPr>
          <w:hyperlink w:anchor="_Toc179360276" w:history="1">
            <w:r w:rsidRPr="004633C9">
              <w:rPr>
                <w:rStyle w:val="Hyperlink"/>
                <w:rFonts w:eastAsia="SimSun"/>
                <w:lang w:val="en-US" w:eastAsia="zh-CN"/>
              </w:rPr>
              <w:t>4.9.</w:t>
            </w:r>
            <w:r>
              <w:rPr>
                <w:rFonts w:eastAsiaTheme="minorEastAsia"/>
                <w:color w:val="auto"/>
                <w:kern w:val="2"/>
                <w:sz w:val="24"/>
                <w:szCs w:val="24"/>
                <w:lang w:val="en-US"/>
                <w14:ligatures w14:val="standardContextual"/>
              </w:rPr>
              <w:tab/>
            </w:r>
            <w:r w:rsidRPr="004633C9">
              <w:rPr>
                <w:rStyle w:val="Hyperlink"/>
                <w:rFonts w:eastAsia="SimSun"/>
                <w:lang w:val="en-US" w:eastAsia="zh-CN"/>
              </w:rPr>
              <w:t>GENERAL BUOY OPERATING PROCEDURE</w:t>
            </w:r>
            <w:r>
              <w:rPr>
                <w:webHidden/>
              </w:rPr>
              <w:tab/>
            </w:r>
            <w:r>
              <w:rPr>
                <w:webHidden/>
              </w:rPr>
              <w:fldChar w:fldCharType="begin"/>
            </w:r>
            <w:r>
              <w:rPr>
                <w:webHidden/>
              </w:rPr>
              <w:instrText xml:space="preserve"> PAGEREF _Toc179360276 \h </w:instrText>
            </w:r>
            <w:r>
              <w:rPr>
                <w:webHidden/>
              </w:rPr>
            </w:r>
            <w:r>
              <w:rPr>
                <w:webHidden/>
              </w:rPr>
              <w:fldChar w:fldCharType="separate"/>
            </w:r>
            <w:r>
              <w:rPr>
                <w:webHidden/>
              </w:rPr>
              <w:t>10</w:t>
            </w:r>
            <w:r>
              <w:rPr>
                <w:webHidden/>
              </w:rPr>
              <w:fldChar w:fldCharType="end"/>
            </w:r>
          </w:hyperlink>
        </w:p>
        <w:p w14:paraId="60C2EDEE" w14:textId="2EF813D8" w:rsidR="003E6027" w:rsidRDefault="003E6027">
          <w:pPr>
            <w:pStyle w:val="TOC2"/>
            <w:rPr>
              <w:rFonts w:eastAsiaTheme="minorEastAsia"/>
              <w:color w:val="auto"/>
              <w:kern w:val="2"/>
              <w:sz w:val="24"/>
              <w:szCs w:val="24"/>
              <w:lang w:val="en-US"/>
              <w14:ligatures w14:val="standardContextual"/>
            </w:rPr>
          </w:pPr>
          <w:hyperlink w:anchor="_Toc179360277" w:history="1">
            <w:r w:rsidRPr="004633C9">
              <w:rPr>
                <w:rStyle w:val="Hyperlink"/>
                <w:rFonts w:eastAsia="SimSun"/>
                <w:lang w:val="en-US" w:eastAsia="zh-CN"/>
              </w:rPr>
              <w:t>4.10.</w:t>
            </w:r>
            <w:r>
              <w:rPr>
                <w:rFonts w:eastAsiaTheme="minorEastAsia"/>
                <w:color w:val="auto"/>
                <w:kern w:val="2"/>
                <w:sz w:val="24"/>
                <w:szCs w:val="24"/>
                <w:lang w:val="en-US"/>
                <w14:ligatures w14:val="standardContextual"/>
              </w:rPr>
              <w:tab/>
            </w:r>
            <w:r w:rsidRPr="004633C9">
              <w:rPr>
                <w:rStyle w:val="Hyperlink"/>
                <w:rFonts w:eastAsia="SimSun"/>
                <w:lang w:val="en-US" w:eastAsia="zh-CN"/>
              </w:rPr>
              <w:t>SPECIAL OPERATIONS</w:t>
            </w:r>
            <w:r>
              <w:rPr>
                <w:webHidden/>
              </w:rPr>
              <w:tab/>
            </w:r>
            <w:r>
              <w:rPr>
                <w:webHidden/>
              </w:rPr>
              <w:fldChar w:fldCharType="begin"/>
            </w:r>
            <w:r>
              <w:rPr>
                <w:webHidden/>
              </w:rPr>
              <w:instrText xml:space="preserve"> PAGEREF _Toc179360277 \h </w:instrText>
            </w:r>
            <w:r>
              <w:rPr>
                <w:webHidden/>
              </w:rPr>
            </w:r>
            <w:r>
              <w:rPr>
                <w:webHidden/>
              </w:rPr>
              <w:fldChar w:fldCharType="separate"/>
            </w:r>
            <w:r>
              <w:rPr>
                <w:webHidden/>
              </w:rPr>
              <w:t>11</w:t>
            </w:r>
            <w:r>
              <w:rPr>
                <w:webHidden/>
              </w:rPr>
              <w:fldChar w:fldCharType="end"/>
            </w:r>
          </w:hyperlink>
        </w:p>
        <w:p w14:paraId="312EA17F" w14:textId="782C1EDB" w:rsidR="003E6027" w:rsidRDefault="003E6027">
          <w:pPr>
            <w:pStyle w:val="TOC1"/>
            <w:rPr>
              <w:rFonts w:eastAsiaTheme="minorEastAsia"/>
              <w:b w:val="0"/>
              <w:caps w:val="0"/>
              <w:color w:val="auto"/>
              <w:kern w:val="2"/>
              <w:sz w:val="24"/>
              <w:szCs w:val="24"/>
              <w:lang w:val="en-US"/>
              <w14:ligatures w14:val="standardContextual"/>
            </w:rPr>
          </w:pPr>
          <w:hyperlink w:anchor="_Toc179360278" w:history="1">
            <w:r w:rsidRPr="004633C9">
              <w:rPr>
                <w:rStyle w:val="Hyperlink"/>
              </w:rPr>
              <w:t>5.</w:t>
            </w:r>
            <w:r>
              <w:rPr>
                <w:rFonts w:eastAsiaTheme="minorEastAsia"/>
                <w:b w:val="0"/>
                <w:caps w:val="0"/>
                <w:color w:val="auto"/>
                <w:kern w:val="2"/>
                <w:sz w:val="24"/>
                <w:szCs w:val="24"/>
                <w:lang w:val="en-US"/>
                <w14:ligatures w14:val="standardContextual"/>
              </w:rPr>
              <w:tab/>
            </w:r>
            <w:r w:rsidRPr="004633C9">
              <w:rPr>
                <w:rStyle w:val="Hyperlink"/>
              </w:rPr>
              <w:t>References</w:t>
            </w:r>
            <w:r>
              <w:rPr>
                <w:webHidden/>
              </w:rPr>
              <w:tab/>
            </w:r>
            <w:r>
              <w:rPr>
                <w:webHidden/>
              </w:rPr>
              <w:fldChar w:fldCharType="begin"/>
            </w:r>
            <w:r>
              <w:rPr>
                <w:webHidden/>
              </w:rPr>
              <w:instrText xml:space="preserve"> PAGEREF _Toc179360278 \h </w:instrText>
            </w:r>
            <w:r>
              <w:rPr>
                <w:webHidden/>
              </w:rPr>
            </w:r>
            <w:r>
              <w:rPr>
                <w:webHidden/>
              </w:rPr>
              <w:fldChar w:fldCharType="separate"/>
            </w:r>
            <w:r>
              <w:rPr>
                <w:webHidden/>
              </w:rPr>
              <w:t>11</w:t>
            </w:r>
            <w:r>
              <w:rPr>
                <w:webHidden/>
              </w:rPr>
              <w:fldChar w:fldCharType="end"/>
            </w:r>
          </w:hyperlink>
        </w:p>
        <w:p w14:paraId="64F65D66" w14:textId="5A1C4F9C" w:rsidR="003E6027" w:rsidRDefault="003E6027">
          <w:pPr>
            <w:pStyle w:val="TOC1"/>
            <w:rPr>
              <w:rFonts w:eastAsiaTheme="minorEastAsia"/>
              <w:b w:val="0"/>
              <w:caps w:val="0"/>
              <w:color w:val="auto"/>
              <w:kern w:val="2"/>
              <w:sz w:val="24"/>
              <w:szCs w:val="24"/>
              <w:lang w:val="en-US"/>
              <w14:ligatures w14:val="standardContextual"/>
            </w:rPr>
          </w:pPr>
          <w:hyperlink w:anchor="_Toc179360279" w:history="1">
            <w:r w:rsidRPr="004633C9">
              <w:rPr>
                <w:rStyle w:val="Hyperlink"/>
              </w:rPr>
              <w:t>6.</w:t>
            </w:r>
            <w:r>
              <w:rPr>
                <w:rFonts w:eastAsiaTheme="minorEastAsia"/>
                <w:b w:val="0"/>
                <w:caps w:val="0"/>
                <w:color w:val="auto"/>
                <w:kern w:val="2"/>
                <w:sz w:val="24"/>
                <w:szCs w:val="24"/>
                <w:lang w:val="en-US"/>
                <w14:ligatures w14:val="standardContextual"/>
              </w:rPr>
              <w:tab/>
            </w:r>
            <w:r w:rsidR="00CE1FFD" w:rsidRPr="00CE1FFD">
              <w:rPr>
                <w:rStyle w:val="Hyperlink"/>
              </w:rPr>
              <w:t>DEFINITIONS</w:t>
            </w:r>
            <w:r>
              <w:rPr>
                <w:webHidden/>
              </w:rPr>
              <w:tab/>
            </w:r>
            <w:r>
              <w:rPr>
                <w:webHidden/>
              </w:rPr>
              <w:fldChar w:fldCharType="begin"/>
            </w:r>
            <w:r>
              <w:rPr>
                <w:webHidden/>
              </w:rPr>
              <w:instrText xml:space="preserve"> PAGEREF _Toc179360279 \h </w:instrText>
            </w:r>
            <w:r>
              <w:rPr>
                <w:webHidden/>
              </w:rPr>
            </w:r>
            <w:r>
              <w:rPr>
                <w:webHidden/>
              </w:rPr>
              <w:fldChar w:fldCharType="separate"/>
            </w:r>
            <w:r>
              <w:rPr>
                <w:webHidden/>
              </w:rPr>
              <w:t>11</w:t>
            </w:r>
            <w:r>
              <w:rPr>
                <w:webHidden/>
              </w:rPr>
              <w:fldChar w:fldCharType="end"/>
            </w:r>
          </w:hyperlink>
        </w:p>
        <w:p w14:paraId="5AB9FD6A" w14:textId="3483D447" w:rsidR="003E6027" w:rsidRPr="00CC7B47" w:rsidRDefault="003E6027">
          <w:pPr>
            <w:pStyle w:val="TOC1"/>
            <w:rPr>
              <w:rFonts w:eastAsiaTheme="minorEastAsia"/>
              <w:b w:val="0"/>
              <w:caps w:val="0"/>
              <w:color w:val="3E60A1" w:themeColor="accent5" w:themeShade="BF"/>
              <w:kern w:val="2"/>
              <w:sz w:val="24"/>
              <w:szCs w:val="24"/>
              <w:lang w:val="en-US"/>
              <w14:ligatures w14:val="standardContextual"/>
            </w:rPr>
          </w:pPr>
          <w:hyperlink w:anchor="_Toc179360284" w:history="1">
            <w:r w:rsidRPr="00CC7B47">
              <w:rPr>
                <w:rStyle w:val="Hyperlink"/>
                <w:color w:val="3E60A1" w:themeColor="accent5" w:themeShade="BF"/>
              </w:rPr>
              <w:t>7.</w:t>
            </w:r>
            <w:r w:rsidRPr="00CC7B47">
              <w:rPr>
                <w:rFonts w:eastAsiaTheme="minorEastAsia"/>
                <w:bCs/>
                <w:caps w:val="0"/>
                <w:color w:val="3E60A1" w:themeColor="accent5" w:themeShade="BF"/>
                <w:kern w:val="2"/>
                <w:lang w:val="en-US"/>
                <w14:ligatures w14:val="standardContextual"/>
              </w:rPr>
              <w:tab/>
            </w:r>
            <w:r w:rsidR="00CE1FFD" w:rsidRPr="00CC7B47">
              <w:rPr>
                <w:rFonts w:eastAsiaTheme="minorEastAsia"/>
                <w:bCs/>
                <w:caps w:val="0"/>
                <w:color w:val="3E60A1" w:themeColor="accent5" w:themeShade="BF"/>
                <w:kern w:val="2"/>
                <w:lang w:val="en-US"/>
                <w14:ligatures w14:val="standardContextual"/>
              </w:rPr>
              <w:t>ABBREVIATIONS</w:t>
            </w:r>
            <w:r w:rsidRPr="00CC7B47">
              <w:rPr>
                <w:webHidden/>
                <w:color w:val="3E60A1" w:themeColor="accent5" w:themeShade="BF"/>
              </w:rPr>
              <w:tab/>
            </w:r>
            <w:r w:rsidRPr="00CC7B47">
              <w:rPr>
                <w:webHidden/>
                <w:color w:val="3E60A1" w:themeColor="accent5" w:themeShade="BF"/>
              </w:rPr>
              <w:fldChar w:fldCharType="begin"/>
            </w:r>
            <w:r w:rsidRPr="00CC7B47">
              <w:rPr>
                <w:webHidden/>
                <w:color w:val="3E60A1" w:themeColor="accent5" w:themeShade="BF"/>
              </w:rPr>
              <w:instrText xml:space="preserve"> PAGEREF _Toc179360284 \h </w:instrText>
            </w:r>
            <w:r w:rsidRPr="00CC7B47">
              <w:rPr>
                <w:webHidden/>
                <w:color w:val="3E60A1" w:themeColor="accent5" w:themeShade="BF"/>
              </w:rPr>
            </w:r>
            <w:r w:rsidRPr="00CC7B47">
              <w:rPr>
                <w:webHidden/>
                <w:color w:val="3E60A1" w:themeColor="accent5" w:themeShade="BF"/>
              </w:rPr>
              <w:fldChar w:fldCharType="separate"/>
            </w:r>
            <w:r w:rsidRPr="00CC7B47">
              <w:rPr>
                <w:webHidden/>
                <w:color w:val="3E60A1" w:themeColor="accent5" w:themeShade="BF"/>
              </w:rPr>
              <w:t>13</w:t>
            </w:r>
            <w:r w:rsidRPr="00CC7B47">
              <w:rPr>
                <w:webHidden/>
                <w:color w:val="3E60A1" w:themeColor="accent5" w:themeShade="BF"/>
              </w:rPr>
              <w:fldChar w:fldCharType="end"/>
            </w:r>
          </w:hyperlink>
        </w:p>
        <w:p w14:paraId="2C3BAB7E" w14:textId="22B31F2A" w:rsidR="003E6027" w:rsidRPr="00CC7B47" w:rsidRDefault="003E6027">
          <w:pPr>
            <w:pStyle w:val="TOC1"/>
            <w:rPr>
              <w:rFonts w:eastAsiaTheme="minorEastAsia"/>
              <w:b w:val="0"/>
              <w:caps w:val="0"/>
              <w:color w:val="3E60A1" w:themeColor="accent5" w:themeShade="BF"/>
              <w:kern w:val="2"/>
              <w:sz w:val="24"/>
              <w:szCs w:val="24"/>
              <w:lang w:val="en-US"/>
              <w14:ligatures w14:val="standardContextual"/>
            </w:rPr>
          </w:pPr>
          <w:hyperlink w:anchor="_Toc179360285" w:history="1">
            <w:r w:rsidRPr="00CC7B47">
              <w:rPr>
                <w:rStyle w:val="Hyperlink"/>
                <w:color w:val="3E60A1" w:themeColor="accent5" w:themeShade="BF"/>
              </w:rPr>
              <w:t>8.</w:t>
            </w:r>
            <w:r w:rsidR="00CE1FFD" w:rsidRPr="00CC7B47">
              <w:rPr>
                <w:rFonts w:eastAsiaTheme="minorEastAsia"/>
                <w:bCs/>
                <w:caps w:val="0"/>
                <w:color w:val="3E60A1" w:themeColor="accent5" w:themeShade="BF"/>
                <w:kern w:val="2"/>
                <w:lang w:val="en-US"/>
                <w14:ligatures w14:val="standardContextual"/>
              </w:rPr>
              <w:tab/>
              <w:t>REFERENCES</w:t>
            </w:r>
            <w:r w:rsidRPr="00CC7B47">
              <w:rPr>
                <w:webHidden/>
                <w:color w:val="3E60A1" w:themeColor="accent5" w:themeShade="BF"/>
              </w:rPr>
              <w:tab/>
            </w:r>
            <w:r w:rsidRPr="00CC7B47">
              <w:rPr>
                <w:webHidden/>
                <w:color w:val="3E60A1" w:themeColor="accent5" w:themeShade="BF"/>
              </w:rPr>
              <w:fldChar w:fldCharType="begin"/>
            </w:r>
            <w:r w:rsidRPr="00CC7B47">
              <w:rPr>
                <w:webHidden/>
                <w:color w:val="3E60A1" w:themeColor="accent5" w:themeShade="BF"/>
              </w:rPr>
              <w:instrText xml:space="preserve"> PAGEREF _Toc179360285 \h </w:instrText>
            </w:r>
            <w:r w:rsidRPr="00CC7B47">
              <w:rPr>
                <w:webHidden/>
                <w:color w:val="3E60A1" w:themeColor="accent5" w:themeShade="BF"/>
              </w:rPr>
            </w:r>
            <w:r w:rsidRPr="00CC7B47">
              <w:rPr>
                <w:webHidden/>
                <w:color w:val="3E60A1" w:themeColor="accent5" w:themeShade="BF"/>
              </w:rPr>
              <w:fldChar w:fldCharType="separate"/>
            </w:r>
            <w:r w:rsidRPr="00CC7B47">
              <w:rPr>
                <w:webHidden/>
                <w:color w:val="3E60A1" w:themeColor="accent5" w:themeShade="BF"/>
              </w:rPr>
              <w:t>13</w:t>
            </w:r>
            <w:r w:rsidRPr="00CC7B47">
              <w:rPr>
                <w:webHidden/>
                <w:color w:val="3E60A1" w:themeColor="accent5" w:themeShade="BF"/>
              </w:rPr>
              <w:fldChar w:fldCharType="end"/>
            </w:r>
          </w:hyperlink>
        </w:p>
        <w:p w14:paraId="06B0FFCA" w14:textId="7F49DA66" w:rsidR="003E6027" w:rsidRDefault="003E6027" w:rsidP="00CE1FFD">
          <w:pPr>
            <w:pStyle w:val="TOC1"/>
            <w:rPr>
              <w:rFonts w:eastAsiaTheme="minorEastAsia"/>
              <w:b w:val="0"/>
              <w:caps w:val="0"/>
              <w:color w:val="auto"/>
              <w:kern w:val="2"/>
              <w:sz w:val="24"/>
              <w:szCs w:val="24"/>
              <w:lang w:val="en-US"/>
              <w14:ligatures w14:val="standardContextual"/>
            </w:rPr>
          </w:pPr>
          <w:hyperlink w:anchor="_Toc179360286" w:history="1">
            <w:r w:rsidRPr="004633C9">
              <w:rPr>
                <w:rStyle w:val="Hyperlink"/>
              </w:rPr>
              <w:t>9.</w:t>
            </w:r>
            <w:r>
              <w:rPr>
                <w:rFonts w:eastAsiaTheme="minorEastAsia"/>
                <w:b w:val="0"/>
                <w:caps w:val="0"/>
                <w:color w:val="auto"/>
                <w:kern w:val="2"/>
                <w:sz w:val="24"/>
                <w:szCs w:val="24"/>
                <w:lang w:val="en-US"/>
                <w14:ligatures w14:val="standardContextual"/>
              </w:rPr>
              <w:tab/>
            </w:r>
            <w:r w:rsidR="00CE1FFD" w:rsidRPr="00CE1FFD">
              <w:rPr>
                <w:rStyle w:val="Hyperlink"/>
              </w:rPr>
              <w:t>Further reading</w:t>
            </w:r>
            <w:r>
              <w:rPr>
                <w:webHidden/>
              </w:rPr>
              <w:tab/>
            </w:r>
            <w:r>
              <w:rPr>
                <w:webHidden/>
              </w:rPr>
              <w:fldChar w:fldCharType="begin"/>
            </w:r>
            <w:r>
              <w:rPr>
                <w:webHidden/>
              </w:rPr>
              <w:instrText xml:space="preserve"> PAGEREF _Toc179360286 \h </w:instrText>
            </w:r>
            <w:r>
              <w:rPr>
                <w:webHidden/>
              </w:rPr>
            </w:r>
            <w:r>
              <w:rPr>
                <w:webHidden/>
              </w:rPr>
              <w:fldChar w:fldCharType="separate"/>
            </w:r>
            <w:r>
              <w:rPr>
                <w:webHidden/>
              </w:rPr>
              <w:t>14</w:t>
            </w:r>
            <w:r>
              <w:rPr>
                <w:webHidden/>
              </w:rPr>
              <w:fldChar w:fldCharType="end"/>
            </w:r>
          </w:hyperlink>
        </w:p>
        <w:p w14:paraId="4F51AEF7" w14:textId="7F6B7971" w:rsidR="003E6027" w:rsidRDefault="003E6027">
          <w:pPr>
            <w:pStyle w:val="TOC1"/>
            <w:rPr>
              <w:rFonts w:eastAsiaTheme="minorEastAsia"/>
              <w:b w:val="0"/>
              <w:caps w:val="0"/>
              <w:color w:val="auto"/>
              <w:kern w:val="2"/>
              <w:sz w:val="24"/>
              <w:szCs w:val="24"/>
              <w:lang w:val="en-US"/>
              <w14:ligatures w14:val="standardContextual"/>
            </w:rPr>
          </w:pPr>
          <w:hyperlink w:anchor="_Toc179360288" w:history="1">
            <w:r w:rsidRPr="004633C9">
              <w:rPr>
                <w:rStyle w:val="Hyperlink"/>
              </w:rPr>
              <w:t>1</w:t>
            </w:r>
            <w:r w:rsidR="00923031">
              <w:rPr>
                <w:rStyle w:val="Hyperlink"/>
              </w:rPr>
              <w:t>0</w:t>
            </w:r>
            <w:r w:rsidRPr="004633C9">
              <w:rPr>
                <w:rStyle w:val="Hyperlink"/>
              </w:rPr>
              <w:t>.</w:t>
            </w:r>
            <w:r>
              <w:rPr>
                <w:rFonts w:eastAsiaTheme="minorEastAsia"/>
                <w:b w:val="0"/>
                <w:caps w:val="0"/>
                <w:color w:val="auto"/>
                <w:kern w:val="2"/>
                <w:sz w:val="24"/>
                <w:szCs w:val="24"/>
                <w:lang w:val="en-US"/>
                <w14:ligatures w14:val="standardContextual"/>
              </w:rPr>
              <w:tab/>
            </w:r>
            <w:r w:rsidRPr="004633C9">
              <w:rPr>
                <w:rStyle w:val="Hyperlink"/>
              </w:rPr>
              <w:t>Index</w:t>
            </w:r>
            <w:r>
              <w:rPr>
                <w:webHidden/>
              </w:rPr>
              <w:tab/>
            </w:r>
            <w:r>
              <w:rPr>
                <w:webHidden/>
              </w:rPr>
              <w:fldChar w:fldCharType="begin"/>
            </w:r>
            <w:r>
              <w:rPr>
                <w:webHidden/>
              </w:rPr>
              <w:instrText xml:space="preserve"> PAGEREF _Toc179360288 \h </w:instrText>
            </w:r>
            <w:r>
              <w:rPr>
                <w:webHidden/>
              </w:rPr>
            </w:r>
            <w:r>
              <w:rPr>
                <w:webHidden/>
              </w:rPr>
              <w:fldChar w:fldCharType="separate"/>
            </w:r>
            <w:r>
              <w:rPr>
                <w:webHidden/>
              </w:rPr>
              <w:t>15</w:t>
            </w:r>
            <w:r>
              <w:rPr>
                <w:webHidden/>
              </w:rPr>
              <w:fldChar w:fldCharType="end"/>
            </w:r>
          </w:hyperlink>
        </w:p>
        <w:p w14:paraId="636EFE06" w14:textId="42F21AD0" w:rsidR="000C2857" w:rsidRPr="00923031" w:rsidRDefault="003E6027" w:rsidP="00923031">
          <w:r>
            <w:rPr>
              <w:b/>
              <w:bCs/>
              <w:noProof/>
            </w:rPr>
            <w:fldChar w:fldCharType="end"/>
          </w:r>
        </w:p>
      </w:sdtContent>
    </w:sdt>
    <w:p w14:paraId="34140AF7" w14:textId="77777777" w:rsidR="000C2857" w:rsidRDefault="000C2857">
      <w:pPr>
        <w:pStyle w:val="TOC1"/>
        <w:tabs>
          <w:tab w:val="left" w:pos="1418"/>
        </w:tabs>
        <w:rPr>
          <w:rFonts w:eastAsiaTheme="minorEastAsia"/>
          <w:b w:val="0"/>
          <w:caps w:val="0"/>
          <w:color w:val="auto"/>
          <w:lang w:eastAsia="en-GB"/>
        </w:rPr>
      </w:pPr>
      <w:r w:rsidRPr="0032382A">
        <w:rPr>
          <w:rFonts w:ascii="Calibri (Body)" w:hAnsi="Calibri (Body)"/>
          <w14:scene3d>
            <w14:camera w14:prst="orthographicFront"/>
            <w14:lightRig w14:rig="threePt" w14:dir="t">
              <w14:rot w14:lat="0" w14:lon="0" w14:rev="0"/>
            </w14:lightRig>
          </w14:scene3d>
        </w:rPr>
        <w:t>APPENDIX 1</w:t>
      </w:r>
      <w:r>
        <w:rPr>
          <w:rFonts w:eastAsiaTheme="minorEastAsia"/>
          <w:b w:val="0"/>
          <w:caps w:val="0"/>
          <w:color w:val="auto"/>
          <w:lang w:eastAsia="en-GB"/>
        </w:rPr>
        <w:tab/>
      </w:r>
      <w:r>
        <w:t>Example of appendix Title (Head 1) style</w:t>
      </w:r>
      <w:r>
        <w:tab/>
      </w:r>
      <w:r>
        <w:fldChar w:fldCharType="begin"/>
      </w:r>
      <w:r>
        <w:instrText xml:space="preserve"> PAGEREF _Toc60408132 \h </w:instrText>
      </w:r>
      <w:r>
        <w:fldChar w:fldCharType="separate"/>
      </w:r>
      <w:r>
        <w:t>9</w:t>
      </w:r>
      <w:r>
        <w:fldChar w:fldCharType="end"/>
      </w:r>
    </w:p>
    <w:p w14:paraId="7FF576F3" w14:textId="77777777" w:rsidR="000C2857" w:rsidRDefault="000C2857">
      <w:pPr>
        <w:pStyle w:val="TOC1"/>
        <w:tabs>
          <w:tab w:val="left" w:pos="1134"/>
        </w:tabs>
        <w:rPr>
          <w:rFonts w:eastAsiaTheme="minorEastAsia"/>
          <w:b w:val="0"/>
          <w:caps w:val="0"/>
          <w:color w:val="auto"/>
          <w:lang w:eastAsia="en-GB"/>
        </w:rPr>
      </w:pPr>
      <w:r w:rsidRPr="0032382A">
        <w:rPr>
          <w:u w:color="407EC9"/>
          <w:lang w:eastAsia="en-GB"/>
        </w:rPr>
        <w:lastRenderedPageBreak/>
        <w:t>ANNEX A</w:t>
      </w:r>
      <w:r>
        <w:rPr>
          <w:rFonts w:eastAsiaTheme="minorEastAsia"/>
          <w:b w:val="0"/>
          <w:caps w:val="0"/>
          <w:color w:val="auto"/>
          <w:lang w:eastAsia="en-GB"/>
        </w:rPr>
        <w:tab/>
      </w:r>
      <w:r>
        <w:rPr>
          <w:lang w:eastAsia="en-GB"/>
        </w:rPr>
        <w:t>Example of Annex title (Head 1) style</w:t>
      </w:r>
      <w:r>
        <w:tab/>
      </w:r>
      <w:r>
        <w:fldChar w:fldCharType="begin"/>
      </w:r>
      <w:r>
        <w:instrText xml:space="preserve"> PAGEREF _Toc60408133 \h </w:instrText>
      </w:r>
      <w:r>
        <w:fldChar w:fldCharType="separate"/>
      </w:r>
      <w:r>
        <w:t>9</w:t>
      </w:r>
      <w:r>
        <w:fldChar w:fldCharType="end"/>
      </w:r>
    </w:p>
    <w:p w14:paraId="06E14496" w14:textId="77777777" w:rsidR="00642025" w:rsidRPr="00F55AD7" w:rsidRDefault="000C2857" w:rsidP="00CB7D0F">
      <w:pPr>
        <w:pStyle w:val="BodyText"/>
      </w:pPr>
      <w:r>
        <w:rPr>
          <w:rFonts w:eastAsia="Times New Roman" w:cs="Times New Roman"/>
          <w:b/>
          <w:noProof/>
          <w:color w:val="00558C" w:themeColor="accent1"/>
          <w:szCs w:val="20"/>
        </w:rPr>
        <w:fldChar w:fldCharType="end"/>
      </w:r>
    </w:p>
    <w:p w14:paraId="0B10EF29" w14:textId="77777777" w:rsidR="0078486B" w:rsidRPr="00F55AD7" w:rsidRDefault="002F265A" w:rsidP="00C9558A">
      <w:pPr>
        <w:pStyle w:val="ListofFigures"/>
      </w:pPr>
      <w:r w:rsidRPr="00F55AD7">
        <w:t>List of Tables</w:t>
      </w:r>
      <w:r w:rsidR="00176BB8">
        <w:t xml:space="preserve"> </w:t>
      </w:r>
    </w:p>
    <w:p w14:paraId="23B3A202" w14:textId="1C2BC6E0" w:rsidR="0080602A" w:rsidRDefault="0080602A">
      <w:pPr>
        <w:pStyle w:val="TableofFigures"/>
        <w:rPr>
          <w:rFonts w:eastAsiaTheme="minorEastAsia"/>
          <w:i w:val="0"/>
          <w:noProof/>
          <w:color w:val="auto"/>
          <w:lang w:eastAsia="en-GB"/>
        </w:rPr>
      </w:pPr>
      <w:r>
        <w:rPr>
          <w:i w:val="0"/>
        </w:rPr>
        <w:fldChar w:fldCharType="begin"/>
      </w:r>
      <w:r>
        <w:rPr>
          <w:i w:val="0"/>
        </w:rPr>
        <w:instrText xml:space="preserve"> TOC \t "Table caption,1" \c "Figure" </w:instrText>
      </w:r>
      <w:r>
        <w:rPr>
          <w:i w:val="0"/>
        </w:rPr>
        <w:fldChar w:fldCharType="separate"/>
      </w:r>
      <w:r w:rsidRPr="00F26F41">
        <w:rPr>
          <w:rFonts w:ascii="Calibri" w:hAnsi="Calibri"/>
          <w:noProof/>
        </w:rPr>
        <w:t>Table 1</w:t>
      </w:r>
      <w:r>
        <w:rPr>
          <w:rFonts w:eastAsiaTheme="minorEastAsia"/>
          <w:i w:val="0"/>
          <w:noProof/>
          <w:color w:val="auto"/>
          <w:lang w:eastAsia="en-GB"/>
        </w:rPr>
        <w:tab/>
      </w:r>
      <w:r w:rsidR="00060F60" w:rsidRPr="00661C4F">
        <w:rPr>
          <w:rFonts w:eastAsiaTheme="minorEastAsia"/>
          <w:iCs/>
          <w:noProof/>
          <w:color w:val="auto"/>
          <w:lang w:eastAsia="en-GB"/>
        </w:rPr>
        <w:t>Essential Compo</w:t>
      </w:r>
      <w:r w:rsidR="00661C4F">
        <w:rPr>
          <w:rFonts w:eastAsiaTheme="minorEastAsia"/>
          <w:iCs/>
          <w:noProof/>
          <w:color w:val="auto"/>
          <w:lang w:eastAsia="en-GB"/>
        </w:rPr>
        <w:t>nent</w:t>
      </w:r>
      <w:r w:rsidR="00661C4F" w:rsidRPr="00661C4F">
        <w:rPr>
          <w:rFonts w:eastAsiaTheme="minorEastAsia"/>
          <w:iCs/>
          <w:noProof/>
          <w:color w:val="auto"/>
          <w:lang w:eastAsia="en-GB"/>
        </w:rPr>
        <w:t>s of the Guideline</w:t>
      </w:r>
      <w:r>
        <w:rPr>
          <w:noProof/>
        </w:rPr>
        <w:tab/>
      </w:r>
      <w:r>
        <w:rPr>
          <w:noProof/>
        </w:rPr>
        <w:fldChar w:fldCharType="begin"/>
      </w:r>
      <w:r>
        <w:rPr>
          <w:noProof/>
        </w:rPr>
        <w:instrText xml:space="preserve"> PAGEREF _Toc59360257 \h </w:instrText>
      </w:r>
      <w:r>
        <w:rPr>
          <w:noProof/>
        </w:rPr>
      </w:r>
      <w:r>
        <w:rPr>
          <w:noProof/>
        </w:rPr>
        <w:fldChar w:fldCharType="separate"/>
      </w:r>
      <w:r>
        <w:rPr>
          <w:noProof/>
        </w:rPr>
        <w:t>5</w:t>
      </w:r>
      <w:r>
        <w:rPr>
          <w:noProof/>
        </w:rPr>
        <w:fldChar w:fldCharType="end"/>
      </w:r>
    </w:p>
    <w:p w14:paraId="61EA8921" w14:textId="77777777" w:rsidR="00161325" w:rsidRPr="00CB7D0F" w:rsidRDefault="0080602A" w:rsidP="00CB7D0F">
      <w:pPr>
        <w:pStyle w:val="BodyText"/>
      </w:pPr>
      <w:r>
        <w:rPr>
          <w:i/>
          <w:color w:val="00558C"/>
        </w:rPr>
        <w:fldChar w:fldCharType="end"/>
      </w:r>
    </w:p>
    <w:p w14:paraId="7D9BA31B" w14:textId="77777777" w:rsidR="00994D97" w:rsidRPr="00F55AD7" w:rsidRDefault="00994D97" w:rsidP="00C9558A">
      <w:pPr>
        <w:pStyle w:val="ListofFigures"/>
      </w:pPr>
      <w:r w:rsidRPr="00F55AD7">
        <w:t>List of Figures</w:t>
      </w:r>
    </w:p>
    <w:p w14:paraId="56CD4722" w14:textId="77777777" w:rsidR="00D80A15" w:rsidRDefault="00923B4D">
      <w:pPr>
        <w:pStyle w:val="TableofFigures"/>
        <w:rPr>
          <w:rFonts w:eastAsiaTheme="minorEastAsia"/>
          <w:i w:val="0"/>
          <w:noProof/>
          <w:color w:val="auto"/>
          <w:lang w:eastAsia="en-GB"/>
        </w:rPr>
      </w:pPr>
      <w:r w:rsidRPr="00F55AD7">
        <w:fldChar w:fldCharType="begin"/>
      </w:r>
      <w:r w:rsidRPr="00F55AD7">
        <w:instrText xml:space="preserve"> TOC \t "Figure caption" \c </w:instrText>
      </w:r>
      <w:r w:rsidRPr="00F55AD7">
        <w:fldChar w:fldCharType="separate"/>
      </w:r>
      <w:r w:rsidR="00D80A15">
        <w:rPr>
          <w:noProof/>
        </w:rPr>
        <w:t>Figure 1</w:t>
      </w:r>
      <w:r w:rsidR="00D80A15">
        <w:rPr>
          <w:rFonts w:eastAsiaTheme="minorEastAsia"/>
          <w:i w:val="0"/>
          <w:noProof/>
          <w:color w:val="auto"/>
          <w:lang w:eastAsia="en-GB"/>
        </w:rPr>
        <w:tab/>
      </w:r>
      <w:r w:rsidR="00D80A15">
        <w:rPr>
          <w:noProof/>
        </w:rPr>
        <w:t>Example of wrapping in line with text</w:t>
      </w:r>
      <w:r w:rsidR="00D80A15">
        <w:rPr>
          <w:noProof/>
        </w:rPr>
        <w:tab/>
      </w:r>
      <w:r w:rsidR="00D80A15">
        <w:rPr>
          <w:noProof/>
        </w:rPr>
        <w:fldChar w:fldCharType="begin"/>
      </w:r>
      <w:r w:rsidR="00D80A15">
        <w:rPr>
          <w:noProof/>
        </w:rPr>
        <w:instrText xml:space="preserve"> PAGEREF _Toc60405626 \h </w:instrText>
      </w:r>
      <w:r w:rsidR="00D80A15">
        <w:rPr>
          <w:noProof/>
        </w:rPr>
      </w:r>
      <w:r w:rsidR="00D80A15">
        <w:rPr>
          <w:noProof/>
        </w:rPr>
        <w:fldChar w:fldCharType="separate"/>
      </w:r>
      <w:r w:rsidR="00D80A15">
        <w:rPr>
          <w:noProof/>
        </w:rPr>
        <w:t>4</w:t>
      </w:r>
      <w:r w:rsidR="00D80A15">
        <w:rPr>
          <w:noProof/>
        </w:rPr>
        <w:fldChar w:fldCharType="end"/>
      </w:r>
    </w:p>
    <w:p w14:paraId="1C2EB4CD" w14:textId="77777777" w:rsidR="00D80A15" w:rsidRDefault="00D80A15">
      <w:pPr>
        <w:pStyle w:val="TableofFigures"/>
        <w:rPr>
          <w:rFonts w:eastAsiaTheme="minorEastAsia"/>
          <w:i w:val="0"/>
          <w:noProof/>
          <w:color w:val="auto"/>
          <w:lang w:eastAsia="en-GB"/>
        </w:rPr>
      </w:pPr>
      <w:r>
        <w:rPr>
          <w:noProof/>
        </w:rPr>
        <w:t>Figure 2</w:t>
      </w:r>
      <w:r>
        <w:rPr>
          <w:rFonts w:eastAsiaTheme="minorEastAsia"/>
          <w:i w:val="0"/>
          <w:noProof/>
          <w:color w:val="auto"/>
          <w:lang w:eastAsia="en-GB"/>
        </w:rPr>
        <w:tab/>
      </w:r>
      <w:r>
        <w:rPr>
          <w:noProof/>
        </w:rPr>
        <w:t>Example of wrapped square</w:t>
      </w:r>
      <w:r>
        <w:rPr>
          <w:noProof/>
        </w:rPr>
        <w:tab/>
      </w:r>
      <w:r>
        <w:rPr>
          <w:noProof/>
        </w:rPr>
        <w:fldChar w:fldCharType="begin"/>
      </w:r>
      <w:r>
        <w:rPr>
          <w:noProof/>
        </w:rPr>
        <w:instrText xml:space="preserve"> PAGEREF _Toc60405627 \h </w:instrText>
      </w:r>
      <w:r>
        <w:rPr>
          <w:noProof/>
        </w:rPr>
      </w:r>
      <w:r>
        <w:rPr>
          <w:noProof/>
        </w:rPr>
        <w:fldChar w:fldCharType="separate"/>
      </w:r>
      <w:r>
        <w:rPr>
          <w:noProof/>
        </w:rPr>
        <w:t>5</w:t>
      </w:r>
      <w:r>
        <w:rPr>
          <w:noProof/>
        </w:rPr>
        <w:fldChar w:fldCharType="end"/>
      </w:r>
    </w:p>
    <w:p w14:paraId="46DAE0F5" w14:textId="77777777" w:rsidR="00D80A15" w:rsidRDefault="00D80A15">
      <w:pPr>
        <w:pStyle w:val="TableofFigures"/>
        <w:rPr>
          <w:rFonts w:eastAsiaTheme="minorEastAsia"/>
          <w:i w:val="0"/>
          <w:noProof/>
          <w:color w:val="auto"/>
          <w:lang w:eastAsia="en-GB"/>
        </w:rPr>
      </w:pPr>
      <w:r>
        <w:rPr>
          <w:noProof/>
        </w:rPr>
        <w:t>Figure 3</w:t>
      </w:r>
      <w:r>
        <w:rPr>
          <w:rFonts w:eastAsiaTheme="minorEastAsia"/>
          <w:i w:val="0"/>
          <w:noProof/>
          <w:color w:val="auto"/>
          <w:lang w:eastAsia="en-GB"/>
        </w:rPr>
        <w:tab/>
      </w:r>
      <w:r>
        <w:rPr>
          <w:noProof/>
        </w:rPr>
        <w:t>Example of how to achieve right justified equation number</w:t>
      </w:r>
      <w:r>
        <w:rPr>
          <w:noProof/>
        </w:rPr>
        <w:tab/>
      </w:r>
      <w:r>
        <w:rPr>
          <w:noProof/>
        </w:rPr>
        <w:fldChar w:fldCharType="begin"/>
      </w:r>
      <w:r>
        <w:rPr>
          <w:noProof/>
        </w:rPr>
        <w:instrText xml:space="preserve"> PAGEREF _Toc60405628 \h </w:instrText>
      </w:r>
      <w:r>
        <w:rPr>
          <w:noProof/>
        </w:rPr>
      </w:r>
      <w:r>
        <w:rPr>
          <w:noProof/>
        </w:rPr>
        <w:fldChar w:fldCharType="separate"/>
      </w:r>
      <w:r>
        <w:rPr>
          <w:noProof/>
        </w:rPr>
        <w:t>7</w:t>
      </w:r>
      <w:r>
        <w:rPr>
          <w:noProof/>
        </w:rPr>
        <w:fldChar w:fldCharType="end"/>
      </w:r>
    </w:p>
    <w:p w14:paraId="55F4F197" w14:textId="77777777" w:rsidR="005E4659" w:rsidRPr="00176BB8" w:rsidRDefault="00923B4D" w:rsidP="00CB7D0F">
      <w:pPr>
        <w:pStyle w:val="BodyText"/>
      </w:pPr>
      <w:r w:rsidRPr="00F55AD7">
        <w:fldChar w:fldCharType="end"/>
      </w:r>
    </w:p>
    <w:p w14:paraId="30E51ED9" w14:textId="77777777" w:rsidR="00176BB8" w:rsidRPr="00176BB8" w:rsidRDefault="00176BB8" w:rsidP="002E560E">
      <w:pPr>
        <w:pStyle w:val="TableofFigures"/>
      </w:pPr>
    </w:p>
    <w:p w14:paraId="60DD415F" w14:textId="77777777" w:rsidR="00790277" w:rsidRPr="00462095" w:rsidRDefault="00790277" w:rsidP="00462095">
      <w:pPr>
        <w:pStyle w:val="BodyText"/>
        <w:sectPr w:rsidR="00790277" w:rsidRPr="00462095" w:rsidSect="00DA2909">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2321D1D9" w14:textId="01FD21E1" w:rsidR="004944C8" w:rsidRPr="00F55AD7" w:rsidRDefault="0048031A" w:rsidP="00983287">
      <w:pPr>
        <w:pStyle w:val="Heading1"/>
      </w:pPr>
      <w:bookmarkStart w:id="3" w:name="_Toc179360251"/>
      <w:r>
        <w:lastRenderedPageBreak/>
        <w:t>Introduction</w:t>
      </w:r>
      <w:bookmarkEnd w:id="3"/>
    </w:p>
    <w:p w14:paraId="637C40BB" w14:textId="77777777" w:rsidR="003A6A32" w:rsidRDefault="003A6A32" w:rsidP="003A6A32">
      <w:pPr>
        <w:pStyle w:val="Heading1separationline"/>
      </w:pPr>
    </w:p>
    <w:p w14:paraId="6ACDF03C" w14:textId="1BA22B3D" w:rsidR="000B06B2" w:rsidRDefault="0048031A" w:rsidP="000B06B2">
      <w:pPr>
        <w:pStyle w:val="Heading2"/>
        <w:numPr>
          <w:ilvl w:val="0"/>
          <w:numId w:val="0"/>
        </w:numPr>
        <w:ind w:left="851"/>
        <w:rPr>
          <w:ins w:id="4" w:author="Eng Soon Aw" w:date="2024-10-23T11:54:00Z" w16du:dateUtc="2024-10-23T03:54:00Z"/>
          <w:rFonts w:asciiTheme="minorHAnsi" w:eastAsiaTheme="minorHAnsi" w:hAnsiTheme="minorHAnsi" w:cstheme="minorBidi"/>
          <w:b w:val="0"/>
          <w:bCs/>
          <w:caps w:val="0"/>
          <w:color w:val="auto"/>
          <w:sz w:val="22"/>
          <w:szCs w:val="22"/>
        </w:rPr>
      </w:pPr>
      <w:bookmarkStart w:id="5" w:name="_Toc179360252"/>
      <w:bookmarkStart w:id="6" w:name="_Toc60408119"/>
      <w:commentRangeStart w:id="7"/>
      <w:r w:rsidRPr="008A6C91">
        <w:rPr>
          <w:rFonts w:asciiTheme="minorHAnsi" w:eastAsiaTheme="minorHAnsi" w:hAnsiTheme="minorHAnsi" w:cstheme="minorBidi"/>
          <w:b w:val="0"/>
          <w:bCs/>
          <w:caps w:val="0"/>
          <w:color w:val="auto"/>
          <w:sz w:val="22"/>
          <w:szCs w:val="22"/>
        </w:rPr>
        <w:t xml:space="preserve">Buoy tender </w:t>
      </w:r>
      <w:commentRangeEnd w:id="7"/>
      <w:r w:rsidR="00F721C3">
        <w:rPr>
          <w:rStyle w:val="CommentReference"/>
          <w:rFonts w:asciiTheme="minorHAnsi" w:eastAsiaTheme="minorHAnsi" w:hAnsiTheme="minorHAnsi" w:cstheme="minorBidi"/>
          <w:b w:val="0"/>
          <w:bCs/>
          <w:caps w:val="0"/>
          <w:color w:val="auto"/>
        </w:rPr>
        <w:commentReference w:id="7"/>
      </w:r>
      <w:r w:rsidRPr="008A6C91">
        <w:rPr>
          <w:rFonts w:asciiTheme="minorHAnsi" w:eastAsiaTheme="minorHAnsi" w:hAnsiTheme="minorHAnsi" w:cstheme="minorBidi"/>
          <w:b w:val="0"/>
          <w:bCs/>
          <w:caps w:val="0"/>
          <w:color w:val="auto"/>
          <w:sz w:val="22"/>
          <w:szCs w:val="22"/>
        </w:rPr>
        <w:t xml:space="preserve">activities are </w:t>
      </w:r>
      <w:r w:rsidR="004E58D5">
        <w:rPr>
          <w:rFonts w:asciiTheme="minorHAnsi" w:eastAsiaTheme="minorHAnsi" w:hAnsiTheme="minorHAnsi" w:cstheme="minorBidi"/>
          <w:b w:val="0"/>
          <w:bCs/>
          <w:caps w:val="0"/>
          <w:color w:val="auto"/>
          <w:sz w:val="22"/>
          <w:szCs w:val="22"/>
        </w:rPr>
        <w:t xml:space="preserve">an </w:t>
      </w:r>
      <w:r w:rsidRPr="008A6C91">
        <w:rPr>
          <w:rFonts w:asciiTheme="minorHAnsi" w:eastAsiaTheme="minorHAnsi" w:hAnsiTheme="minorHAnsi" w:cstheme="minorBidi"/>
          <w:b w:val="0"/>
          <w:bCs/>
          <w:caps w:val="0"/>
          <w:color w:val="auto"/>
          <w:sz w:val="22"/>
          <w:szCs w:val="22"/>
        </w:rPr>
        <w:t xml:space="preserve">important </w:t>
      </w:r>
      <w:r w:rsidR="004E58D5">
        <w:rPr>
          <w:rFonts w:asciiTheme="minorHAnsi" w:eastAsiaTheme="minorHAnsi" w:hAnsiTheme="minorHAnsi" w:cstheme="minorBidi"/>
          <w:b w:val="0"/>
          <w:bCs/>
          <w:caps w:val="0"/>
          <w:color w:val="auto"/>
          <w:sz w:val="22"/>
          <w:szCs w:val="22"/>
        </w:rPr>
        <w:t xml:space="preserve">aspect of </w:t>
      </w:r>
      <w:r w:rsidRPr="008A6C91">
        <w:rPr>
          <w:rFonts w:asciiTheme="minorHAnsi" w:eastAsiaTheme="minorHAnsi" w:hAnsiTheme="minorHAnsi" w:cstheme="minorBidi"/>
          <w:b w:val="0"/>
          <w:bCs/>
          <w:caps w:val="0"/>
          <w:color w:val="auto"/>
          <w:sz w:val="22"/>
          <w:szCs w:val="22"/>
        </w:rPr>
        <w:t>the management of AtoN</w:t>
      </w:r>
      <w:r w:rsidR="004E58D5">
        <w:rPr>
          <w:rFonts w:asciiTheme="minorHAnsi" w:eastAsiaTheme="minorHAnsi" w:hAnsiTheme="minorHAnsi" w:cstheme="minorBidi"/>
          <w:b w:val="0"/>
          <w:bCs/>
          <w:caps w:val="0"/>
          <w:color w:val="auto"/>
          <w:sz w:val="22"/>
          <w:szCs w:val="22"/>
        </w:rPr>
        <w:t xml:space="preserve">. The </w:t>
      </w:r>
      <w:r w:rsidRPr="008A6C91">
        <w:rPr>
          <w:rFonts w:asciiTheme="minorHAnsi" w:eastAsiaTheme="minorHAnsi" w:hAnsiTheme="minorHAnsi" w:cstheme="minorBidi"/>
          <w:b w:val="0"/>
          <w:bCs/>
          <w:caps w:val="0"/>
          <w:color w:val="auto"/>
          <w:sz w:val="22"/>
          <w:szCs w:val="22"/>
        </w:rPr>
        <w:t xml:space="preserve">safety risk </w:t>
      </w:r>
      <w:ins w:id="8" w:author="Eng Soon Aw" w:date="2024-10-23T11:39:00Z" w16du:dateUtc="2024-10-23T03:39:00Z">
        <w:r w:rsidR="002E20E6">
          <w:rPr>
            <w:rFonts w:asciiTheme="minorHAnsi" w:eastAsiaTheme="minorHAnsi" w:hAnsiTheme="minorHAnsi" w:cstheme="minorBidi"/>
            <w:b w:val="0"/>
            <w:bCs/>
            <w:caps w:val="0"/>
            <w:color w:val="auto"/>
            <w:sz w:val="22"/>
            <w:szCs w:val="22"/>
          </w:rPr>
          <w:t xml:space="preserve">due to the lifting of heavy loads </w:t>
        </w:r>
      </w:ins>
      <w:r w:rsidRPr="008A6C91">
        <w:rPr>
          <w:rFonts w:asciiTheme="minorHAnsi" w:eastAsiaTheme="minorHAnsi" w:hAnsiTheme="minorHAnsi" w:cstheme="minorBidi"/>
          <w:b w:val="0"/>
          <w:bCs/>
          <w:caps w:val="0"/>
          <w:color w:val="auto"/>
          <w:sz w:val="22"/>
          <w:szCs w:val="22"/>
        </w:rPr>
        <w:t>is higher than other</w:t>
      </w:r>
      <w:ins w:id="9" w:author="Eng Soon Aw" w:date="2024-10-23T11:39:00Z" w16du:dateUtc="2024-10-23T03:39:00Z">
        <w:r w:rsidR="002E20E6">
          <w:rPr>
            <w:rFonts w:asciiTheme="minorHAnsi" w:eastAsiaTheme="minorHAnsi" w:hAnsiTheme="minorHAnsi" w:cstheme="minorBidi"/>
            <w:b w:val="0"/>
            <w:bCs/>
            <w:caps w:val="0"/>
            <w:color w:val="auto"/>
            <w:sz w:val="22"/>
            <w:szCs w:val="22"/>
          </w:rPr>
          <w:t xml:space="preserve"> marine</w:t>
        </w:r>
      </w:ins>
      <w:r w:rsidRPr="008A6C91">
        <w:rPr>
          <w:rFonts w:asciiTheme="minorHAnsi" w:eastAsiaTheme="minorHAnsi" w:hAnsiTheme="minorHAnsi" w:cstheme="minorBidi"/>
          <w:b w:val="0"/>
          <w:bCs/>
          <w:caps w:val="0"/>
          <w:color w:val="auto"/>
          <w:sz w:val="22"/>
          <w:szCs w:val="22"/>
        </w:rPr>
        <w:t xml:space="preserve"> activities. </w:t>
      </w:r>
      <w:r w:rsidR="004E58D5">
        <w:rPr>
          <w:rFonts w:asciiTheme="minorHAnsi" w:eastAsiaTheme="minorHAnsi" w:hAnsiTheme="minorHAnsi" w:cstheme="minorBidi"/>
          <w:b w:val="0"/>
          <w:bCs/>
          <w:caps w:val="0"/>
          <w:color w:val="auto"/>
          <w:sz w:val="22"/>
          <w:szCs w:val="22"/>
        </w:rPr>
        <w:t>As a result,</w:t>
      </w:r>
      <w:r w:rsidRPr="008A6C91">
        <w:rPr>
          <w:rFonts w:asciiTheme="minorHAnsi" w:eastAsiaTheme="minorHAnsi" w:hAnsiTheme="minorHAnsi" w:cstheme="minorBidi"/>
          <w:b w:val="0"/>
          <w:bCs/>
          <w:caps w:val="0"/>
          <w:color w:val="auto"/>
          <w:sz w:val="22"/>
          <w:szCs w:val="22"/>
        </w:rPr>
        <w:t xml:space="preserve"> there are obvious differences between buoy </w:t>
      </w:r>
      <w:del w:id="10" w:author="Eng Soon Aw" w:date="2024-10-23T11:39:00Z" w16du:dateUtc="2024-10-23T03:39:00Z">
        <w:r w:rsidRPr="008A6C91" w:rsidDel="002E20E6">
          <w:rPr>
            <w:rFonts w:asciiTheme="minorHAnsi" w:eastAsiaTheme="minorHAnsi" w:hAnsiTheme="minorHAnsi" w:cstheme="minorBidi"/>
            <w:b w:val="0"/>
            <w:bCs/>
            <w:caps w:val="0"/>
            <w:color w:val="auto"/>
            <w:sz w:val="22"/>
            <w:szCs w:val="22"/>
          </w:rPr>
          <w:delText xml:space="preserve">tender </w:delText>
        </w:r>
      </w:del>
      <w:ins w:id="11" w:author="Eng Soon Aw" w:date="2024-10-23T11:39:00Z" w16du:dateUtc="2024-10-23T03:39:00Z">
        <w:r w:rsidR="002E20E6">
          <w:rPr>
            <w:rFonts w:asciiTheme="minorHAnsi" w:eastAsiaTheme="minorHAnsi" w:hAnsiTheme="minorHAnsi" w:cstheme="minorBidi"/>
            <w:b w:val="0"/>
            <w:bCs/>
            <w:caps w:val="0"/>
            <w:color w:val="auto"/>
            <w:sz w:val="22"/>
            <w:szCs w:val="22"/>
          </w:rPr>
          <w:t>deployment</w:t>
        </w:r>
        <w:r w:rsidR="002E20E6" w:rsidRPr="008A6C91">
          <w:rPr>
            <w:rFonts w:asciiTheme="minorHAnsi" w:eastAsiaTheme="minorHAnsi" w:hAnsiTheme="minorHAnsi" w:cstheme="minorBidi"/>
            <w:b w:val="0"/>
            <w:bCs/>
            <w:caps w:val="0"/>
            <w:color w:val="auto"/>
            <w:sz w:val="22"/>
            <w:szCs w:val="22"/>
          </w:rPr>
          <w:t xml:space="preserve"> </w:t>
        </w:r>
      </w:ins>
      <w:r w:rsidRPr="008A6C91">
        <w:rPr>
          <w:rFonts w:asciiTheme="minorHAnsi" w:eastAsiaTheme="minorHAnsi" w:hAnsiTheme="minorHAnsi" w:cstheme="minorBidi"/>
          <w:b w:val="0"/>
          <w:bCs/>
          <w:caps w:val="0"/>
          <w:color w:val="auto"/>
          <w:sz w:val="22"/>
          <w:szCs w:val="22"/>
        </w:rPr>
        <w:t xml:space="preserve">activities and other marine vessel </w:t>
      </w:r>
      <w:r w:rsidR="004E58D5">
        <w:rPr>
          <w:rFonts w:asciiTheme="minorHAnsi" w:eastAsiaTheme="minorHAnsi" w:hAnsiTheme="minorHAnsi" w:cstheme="minorBidi"/>
          <w:b w:val="0"/>
          <w:bCs/>
          <w:caps w:val="0"/>
          <w:color w:val="auto"/>
          <w:sz w:val="22"/>
          <w:szCs w:val="22"/>
        </w:rPr>
        <w:t>operations</w:t>
      </w:r>
      <w:r w:rsidRPr="008A6C91">
        <w:rPr>
          <w:rFonts w:asciiTheme="minorHAnsi" w:eastAsiaTheme="minorHAnsi" w:hAnsiTheme="minorHAnsi" w:cstheme="minorBidi"/>
          <w:b w:val="0"/>
          <w:bCs/>
          <w:caps w:val="0"/>
          <w:color w:val="auto"/>
          <w:sz w:val="22"/>
          <w:szCs w:val="22"/>
        </w:rPr>
        <w:t xml:space="preserve">. This </w:t>
      </w:r>
      <w:r w:rsidR="009556C7" w:rsidRPr="008A6C91">
        <w:rPr>
          <w:rFonts w:asciiTheme="minorHAnsi" w:eastAsiaTheme="minorHAnsi" w:hAnsiTheme="minorHAnsi" w:cstheme="minorBidi"/>
          <w:b w:val="0"/>
          <w:bCs/>
          <w:caps w:val="0"/>
          <w:color w:val="auto"/>
          <w:sz w:val="22"/>
          <w:szCs w:val="22"/>
        </w:rPr>
        <w:t>guideline</w:t>
      </w:r>
      <w:r w:rsidRPr="008A6C91">
        <w:rPr>
          <w:rFonts w:asciiTheme="minorHAnsi" w:eastAsiaTheme="minorHAnsi" w:hAnsiTheme="minorHAnsi" w:cstheme="minorBidi"/>
          <w:b w:val="0"/>
          <w:bCs/>
          <w:caps w:val="0"/>
          <w:color w:val="auto"/>
          <w:sz w:val="22"/>
          <w:szCs w:val="22"/>
        </w:rPr>
        <w:t xml:space="preserve"> puts forward suggestions on some factors that should be considered for buoy </w:t>
      </w:r>
      <w:ins w:id="12" w:author="Eng Soon Aw" w:date="2024-10-23T11:39:00Z" w16du:dateUtc="2024-10-23T03:39:00Z">
        <w:r w:rsidR="002E20E6">
          <w:rPr>
            <w:rFonts w:asciiTheme="minorHAnsi" w:eastAsiaTheme="minorHAnsi" w:hAnsiTheme="minorHAnsi" w:cstheme="minorBidi"/>
            <w:b w:val="0"/>
            <w:bCs/>
            <w:caps w:val="0"/>
            <w:color w:val="auto"/>
            <w:sz w:val="22"/>
            <w:szCs w:val="22"/>
          </w:rPr>
          <w:t>deployment</w:t>
        </w:r>
        <w:r w:rsidR="002E20E6" w:rsidRPr="008A6C91" w:rsidDel="002E20E6">
          <w:rPr>
            <w:rFonts w:asciiTheme="minorHAnsi" w:eastAsiaTheme="minorHAnsi" w:hAnsiTheme="minorHAnsi" w:cstheme="minorBidi"/>
            <w:b w:val="0"/>
            <w:bCs/>
            <w:caps w:val="0"/>
            <w:color w:val="auto"/>
            <w:sz w:val="22"/>
            <w:szCs w:val="22"/>
          </w:rPr>
          <w:t xml:space="preserve"> </w:t>
        </w:r>
      </w:ins>
      <w:del w:id="13" w:author="Eng Soon Aw" w:date="2024-10-23T11:39:00Z" w16du:dateUtc="2024-10-23T03:39:00Z">
        <w:r w:rsidRPr="008A6C91" w:rsidDel="002E20E6">
          <w:rPr>
            <w:rFonts w:asciiTheme="minorHAnsi" w:eastAsiaTheme="minorHAnsi" w:hAnsiTheme="minorHAnsi" w:cstheme="minorBidi"/>
            <w:b w:val="0"/>
            <w:bCs/>
            <w:caps w:val="0"/>
            <w:color w:val="auto"/>
            <w:sz w:val="22"/>
            <w:szCs w:val="22"/>
          </w:rPr>
          <w:delText xml:space="preserve">tender </w:delText>
        </w:r>
      </w:del>
      <w:r w:rsidRPr="008A6C91">
        <w:rPr>
          <w:rFonts w:asciiTheme="minorHAnsi" w:eastAsiaTheme="minorHAnsi" w:hAnsiTheme="minorHAnsi" w:cstheme="minorBidi"/>
          <w:b w:val="0"/>
          <w:bCs/>
          <w:caps w:val="0"/>
          <w:color w:val="auto"/>
          <w:sz w:val="22"/>
          <w:szCs w:val="22"/>
        </w:rPr>
        <w:t>activities.</w:t>
      </w:r>
      <w:bookmarkEnd w:id="5"/>
      <w:ins w:id="14" w:author="Eng Soon Aw" w:date="2024-10-23T11:40:00Z" w16du:dateUtc="2024-10-23T03:40:00Z">
        <w:r w:rsidR="00BB7808">
          <w:rPr>
            <w:rFonts w:asciiTheme="minorHAnsi" w:eastAsiaTheme="minorHAnsi" w:hAnsiTheme="minorHAnsi" w:cstheme="minorBidi"/>
            <w:b w:val="0"/>
            <w:bCs/>
            <w:caps w:val="0"/>
            <w:color w:val="auto"/>
            <w:sz w:val="22"/>
            <w:szCs w:val="22"/>
          </w:rPr>
          <w:t xml:space="preserve"> The vessel used for the deployment/retrieval of floating </w:t>
        </w:r>
        <w:proofErr w:type="spellStart"/>
        <w:r w:rsidR="00BB7808">
          <w:rPr>
            <w:rFonts w:asciiTheme="minorHAnsi" w:eastAsiaTheme="minorHAnsi" w:hAnsiTheme="minorHAnsi" w:cstheme="minorBidi"/>
            <w:b w:val="0"/>
            <w:bCs/>
            <w:caps w:val="0"/>
            <w:color w:val="auto"/>
            <w:sz w:val="22"/>
            <w:szCs w:val="22"/>
          </w:rPr>
          <w:t>AtoNs</w:t>
        </w:r>
        <w:proofErr w:type="spellEnd"/>
        <w:r w:rsidR="00BB7808">
          <w:rPr>
            <w:rFonts w:asciiTheme="minorHAnsi" w:eastAsiaTheme="minorHAnsi" w:hAnsiTheme="minorHAnsi" w:cstheme="minorBidi"/>
            <w:b w:val="0"/>
            <w:bCs/>
            <w:caps w:val="0"/>
            <w:color w:val="auto"/>
            <w:sz w:val="22"/>
            <w:szCs w:val="22"/>
          </w:rPr>
          <w:t xml:space="preserve"> are </w:t>
        </w:r>
      </w:ins>
      <w:ins w:id="15" w:author="Eng Soon Aw" w:date="2024-10-24T06:43:00Z" w16du:dateUtc="2024-10-23T22:43:00Z">
        <w:r w:rsidR="00F61DBA">
          <w:rPr>
            <w:rFonts w:asciiTheme="minorHAnsi" w:eastAsiaTheme="minorHAnsi" w:hAnsiTheme="minorHAnsi" w:cstheme="minorBidi"/>
            <w:b w:val="0"/>
            <w:bCs/>
            <w:caps w:val="0"/>
            <w:color w:val="auto"/>
            <w:sz w:val="22"/>
            <w:szCs w:val="22"/>
          </w:rPr>
          <w:t>also</w:t>
        </w:r>
      </w:ins>
      <w:ins w:id="16" w:author="Eng Soon Aw" w:date="2024-10-23T11:40:00Z" w16du:dateUtc="2024-10-23T03:40:00Z">
        <w:r w:rsidR="00BB7808">
          <w:rPr>
            <w:rFonts w:asciiTheme="minorHAnsi" w:eastAsiaTheme="minorHAnsi" w:hAnsiTheme="minorHAnsi" w:cstheme="minorBidi"/>
            <w:b w:val="0"/>
            <w:bCs/>
            <w:caps w:val="0"/>
            <w:color w:val="auto"/>
            <w:sz w:val="22"/>
            <w:szCs w:val="22"/>
          </w:rPr>
          <w:t xml:space="preserve"> know</w:t>
        </w:r>
      </w:ins>
      <w:ins w:id="17" w:author="Eng Soon Aw" w:date="2024-10-23T11:41:00Z" w16du:dateUtc="2024-10-23T03:41:00Z">
        <w:r w:rsidR="00BB7808">
          <w:rPr>
            <w:rFonts w:asciiTheme="minorHAnsi" w:eastAsiaTheme="minorHAnsi" w:hAnsiTheme="minorHAnsi" w:cstheme="minorBidi"/>
            <w:b w:val="0"/>
            <w:bCs/>
            <w:caps w:val="0"/>
            <w:color w:val="auto"/>
            <w:sz w:val="22"/>
            <w:szCs w:val="22"/>
          </w:rPr>
          <w:t xml:space="preserve">n as </w:t>
        </w:r>
      </w:ins>
      <w:ins w:id="18" w:author="Eng Soon Aw" w:date="2024-10-23T11:51:00Z" w16du:dateUtc="2024-10-23T03:51:00Z">
        <w:r w:rsidR="00814A1E">
          <w:rPr>
            <w:rFonts w:asciiTheme="minorHAnsi" w:eastAsiaTheme="minorHAnsi" w:hAnsiTheme="minorHAnsi" w:cstheme="minorBidi"/>
            <w:b w:val="0"/>
            <w:bCs/>
            <w:caps w:val="0"/>
            <w:color w:val="auto"/>
            <w:sz w:val="22"/>
            <w:szCs w:val="22"/>
          </w:rPr>
          <w:t>“</w:t>
        </w:r>
      </w:ins>
      <w:ins w:id="19" w:author="Eng Soon Aw" w:date="2024-10-23T11:41:00Z" w16du:dateUtc="2024-10-23T03:41:00Z">
        <w:r w:rsidR="00BB7808">
          <w:rPr>
            <w:rFonts w:asciiTheme="minorHAnsi" w:eastAsiaTheme="minorHAnsi" w:hAnsiTheme="minorHAnsi" w:cstheme="minorBidi"/>
            <w:b w:val="0"/>
            <w:bCs/>
            <w:caps w:val="0"/>
            <w:color w:val="auto"/>
            <w:sz w:val="22"/>
            <w:szCs w:val="22"/>
          </w:rPr>
          <w:t>Buoy Tenders</w:t>
        </w:r>
      </w:ins>
      <w:ins w:id="20" w:author="Eng Soon Aw" w:date="2024-10-23T11:51:00Z" w16du:dateUtc="2024-10-23T03:51:00Z">
        <w:r w:rsidR="00814A1E">
          <w:rPr>
            <w:rFonts w:asciiTheme="minorHAnsi" w:eastAsiaTheme="minorHAnsi" w:hAnsiTheme="minorHAnsi" w:cstheme="minorBidi"/>
            <w:b w:val="0"/>
            <w:bCs/>
            <w:caps w:val="0"/>
            <w:color w:val="auto"/>
            <w:sz w:val="22"/>
            <w:szCs w:val="22"/>
          </w:rPr>
          <w:t>”</w:t>
        </w:r>
      </w:ins>
      <w:ins w:id="21" w:author="Eng Soon Aw" w:date="2024-10-24T06:47:00Z" w16du:dateUtc="2024-10-23T22:47:00Z">
        <w:r w:rsidR="00863A58">
          <w:rPr>
            <w:rStyle w:val="FootnoteReference"/>
            <w:rFonts w:eastAsiaTheme="minorHAnsi" w:cstheme="minorBidi"/>
            <w:b w:val="0"/>
            <w:bCs/>
            <w:caps w:val="0"/>
            <w:color w:val="auto"/>
            <w:szCs w:val="22"/>
          </w:rPr>
          <w:footnoteReference w:id="1"/>
        </w:r>
      </w:ins>
      <w:ins w:id="28" w:author="Eng Soon Aw" w:date="2024-10-23T11:41:00Z" w16du:dateUtc="2024-10-23T03:41:00Z">
        <w:r w:rsidR="00BB7808">
          <w:rPr>
            <w:rFonts w:asciiTheme="minorHAnsi" w:eastAsiaTheme="minorHAnsi" w:hAnsiTheme="minorHAnsi" w:cstheme="minorBidi"/>
            <w:b w:val="0"/>
            <w:bCs/>
            <w:caps w:val="0"/>
            <w:color w:val="auto"/>
            <w:sz w:val="22"/>
            <w:szCs w:val="22"/>
          </w:rPr>
          <w:t xml:space="preserve">. </w:t>
        </w:r>
      </w:ins>
      <w:del w:id="29" w:author="Eng Soon Aw" w:date="2024-10-23T11:40:00Z" w16du:dateUtc="2024-10-23T03:40:00Z">
        <w:r w:rsidR="009556C7" w:rsidRPr="008A6C91" w:rsidDel="00BB7808">
          <w:rPr>
            <w:rFonts w:asciiTheme="minorHAnsi" w:eastAsiaTheme="minorHAnsi" w:hAnsiTheme="minorHAnsi" w:cstheme="minorBidi"/>
            <w:b w:val="0"/>
            <w:bCs/>
            <w:caps w:val="0"/>
            <w:color w:val="auto"/>
            <w:sz w:val="22"/>
            <w:szCs w:val="22"/>
          </w:rPr>
          <w:delText xml:space="preserve"> </w:delText>
        </w:r>
      </w:del>
    </w:p>
    <w:p w14:paraId="3D8FD32F" w14:textId="736A8871" w:rsidR="000B06B2" w:rsidRPr="00181292" w:rsidRDefault="00722158" w:rsidP="000B06B2">
      <w:pPr>
        <w:pStyle w:val="Heading2"/>
        <w:numPr>
          <w:ilvl w:val="0"/>
          <w:numId w:val="0"/>
        </w:numPr>
        <w:ind w:left="851"/>
        <w:rPr>
          <w:ins w:id="30" w:author="Eng Soon Aw" w:date="2024-10-23T11:54:00Z" w16du:dateUtc="2024-10-23T03:54:00Z"/>
          <w:rFonts w:ascii="Calibri" w:eastAsia="SimSun" w:hAnsi="Calibri" w:cstheme="minorBidi"/>
          <w:b w:val="0"/>
          <w:bCs/>
          <w:caps w:val="0"/>
          <w:color w:val="auto"/>
          <w:sz w:val="22"/>
          <w:szCs w:val="22"/>
          <w:lang w:val="en-US" w:eastAsia="zh-CN"/>
        </w:rPr>
      </w:pPr>
      <w:ins w:id="31" w:author="Eng Soon Aw" w:date="2024-10-24T06:45:00Z" w16du:dateUtc="2024-10-23T22:45:00Z">
        <w:r>
          <w:rPr>
            <w:rFonts w:asciiTheme="minorHAnsi" w:eastAsiaTheme="minorHAnsi" w:hAnsiTheme="minorHAnsi" w:cstheme="minorBidi"/>
            <w:b w:val="0"/>
            <w:bCs/>
            <w:caps w:val="0"/>
            <w:color w:val="auto"/>
            <w:sz w:val="22"/>
            <w:szCs w:val="22"/>
          </w:rPr>
          <w:t xml:space="preserve">These Buoy Tenders are equipped with either a crane or an A-frame, with winches onboard for handling of the mooring </w:t>
        </w:r>
      </w:ins>
      <w:ins w:id="32" w:author="Eng Soon Aw" w:date="2024-10-24T06:49:00Z" w16du:dateUtc="2024-10-23T22:49:00Z">
        <w:r w:rsidR="00D73138">
          <w:rPr>
            <w:rFonts w:asciiTheme="minorHAnsi" w:eastAsiaTheme="minorHAnsi" w:hAnsiTheme="minorHAnsi" w:cstheme="minorBidi"/>
            <w:b w:val="0"/>
            <w:bCs/>
            <w:caps w:val="0"/>
            <w:color w:val="auto"/>
            <w:sz w:val="22"/>
            <w:szCs w:val="22"/>
          </w:rPr>
          <w:t>arrangements.</w:t>
        </w:r>
        <w:r w:rsidR="00D73138">
          <w:rPr>
            <w:rFonts w:ascii="Calibri" w:eastAsia="SimSun" w:hAnsi="Calibri" w:cstheme="minorBidi"/>
            <w:b w:val="0"/>
            <w:bCs/>
            <w:caps w:val="0"/>
            <w:color w:val="auto"/>
            <w:sz w:val="22"/>
            <w:szCs w:val="22"/>
            <w:lang w:val="en-US" w:eastAsia="zh-CN"/>
          </w:rPr>
          <w:t xml:space="preserve"> The</w:t>
        </w:r>
      </w:ins>
      <w:ins w:id="33" w:author="Eng Soon Aw" w:date="2024-10-23T11:54:00Z" w16du:dateUtc="2024-10-23T03:54:00Z">
        <w:r w:rsidR="000B06B2">
          <w:rPr>
            <w:rFonts w:ascii="Calibri" w:eastAsia="SimSun" w:hAnsi="Calibri" w:cstheme="minorBidi"/>
            <w:b w:val="0"/>
            <w:bCs/>
            <w:caps w:val="0"/>
            <w:color w:val="auto"/>
            <w:sz w:val="22"/>
            <w:szCs w:val="22"/>
            <w:lang w:val="en-US" w:eastAsia="zh-CN"/>
          </w:rPr>
          <w:t xml:space="preserve"> operations undertaken by Buoy Tender</w:t>
        </w:r>
        <w:r w:rsidR="000B06B2" w:rsidRPr="00181292">
          <w:rPr>
            <w:rFonts w:ascii="Calibri" w:eastAsia="SimSun" w:hAnsi="Calibri" w:cstheme="minorBidi"/>
            <w:b w:val="0"/>
            <w:bCs/>
            <w:caps w:val="0"/>
            <w:color w:val="auto"/>
            <w:sz w:val="22"/>
            <w:szCs w:val="22"/>
            <w:lang w:val="en-US" w:eastAsia="zh-CN"/>
          </w:rPr>
          <w:t xml:space="preserve"> </w:t>
        </w:r>
        <w:r w:rsidR="000B06B2">
          <w:rPr>
            <w:rFonts w:ascii="Calibri" w:eastAsia="SimSun" w:hAnsi="Calibri" w:cstheme="minorBidi"/>
            <w:b w:val="0"/>
            <w:bCs/>
            <w:caps w:val="0"/>
            <w:color w:val="auto"/>
            <w:sz w:val="22"/>
            <w:szCs w:val="22"/>
            <w:lang w:val="en-US" w:eastAsia="zh-CN"/>
          </w:rPr>
          <w:t>crews are unique from those of other</w:t>
        </w:r>
      </w:ins>
      <w:ins w:id="34" w:author="Eng Soon Aw" w:date="2024-10-24T06:49:00Z" w16du:dateUtc="2024-10-23T22:49:00Z">
        <w:r w:rsidR="003A4051">
          <w:rPr>
            <w:rFonts w:ascii="Calibri" w:eastAsia="SimSun" w:hAnsi="Calibri" w:cstheme="minorBidi"/>
            <w:b w:val="0"/>
            <w:bCs/>
            <w:caps w:val="0"/>
            <w:color w:val="auto"/>
            <w:sz w:val="22"/>
            <w:szCs w:val="22"/>
            <w:lang w:val="en-US" w:eastAsia="zh-CN"/>
          </w:rPr>
          <w:t xml:space="preserve"> marine</w:t>
        </w:r>
      </w:ins>
      <w:ins w:id="35" w:author="Eng Soon Aw" w:date="2024-10-23T11:54:00Z" w16du:dateUtc="2024-10-23T03:54:00Z">
        <w:r w:rsidR="000B06B2">
          <w:rPr>
            <w:rFonts w:ascii="Calibri" w:eastAsia="SimSun" w:hAnsi="Calibri" w:cstheme="minorBidi"/>
            <w:b w:val="0"/>
            <w:bCs/>
            <w:caps w:val="0"/>
            <w:color w:val="auto"/>
            <w:sz w:val="22"/>
            <w:szCs w:val="22"/>
            <w:lang w:val="en-US" w:eastAsia="zh-CN"/>
          </w:rPr>
          <w:t xml:space="preserve"> vessels. They are</w:t>
        </w:r>
        <w:r w:rsidR="000B06B2" w:rsidRPr="00181292">
          <w:rPr>
            <w:rFonts w:ascii="Calibri" w:eastAsia="SimSun" w:hAnsi="Calibri" w:cstheme="minorBidi" w:hint="eastAsia"/>
            <w:b w:val="0"/>
            <w:bCs/>
            <w:caps w:val="0"/>
            <w:color w:val="auto"/>
            <w:sz w:val="22"/>
            <w:szCs w:val="22"/>
            <w:lang w:val="en-US" w:eastAsia="zh-CN"/>
          </w:rPr>
          <w:t xml:space="preserve"> comp</w:t>
        </w:r>
        <w:r w:rsidR="000B06B2">
          <w:rPr>
            <w:rFonts w:ascii="Calibri" w:eastAsia="SimSun" w:hAnsi="Calibri" w:cstheme="minorBidi"/>
            <w:b w:val="0"/>
            <w:bCs/>
            <w:caps w:val="0"/>
            <w:color w:val="auto"/>
            <w:sz w:val="22"/>
            <w:szCs w:val="22"/>
            <w:lang w:val="en-US" w:eastAsia="zh-CN"/>
          </w:rPr>
          <w:t>lex</w:t>
        </w:r>
        <w:r w:rsidR="000B06B2" w:rsidRPr="00181292">
          <w:rPr>
            <w:rFonts w:ascii="Calibri" w:eastAsia="SimSun" w:hAnsi="Calibri" w:cstheme="minorBidi" w:hint="eastAsia"/>
            <w:b w:val="0"/>
            <w:bCs/>
            <w:caps w:val="0"/>
            <w:color w:val="auto"/>
            <w:sz w:val="22"/>
            <w:szCs w:val="22"/>
            <w:lang w:val="en-US" w:eastAsia="zh-CN"/>
          </w:rPr>
          <w:t xml:space="preserve"> </w:t>
        </w:r>
        <w:r w:rsidR="000B06B2">
          <w:rPr>
            <w:rFonts w:ascii="Calibri" w:eastAsia="SimSun" w:hAnsi="Calibri" w:cstheme="minorBidi"/>
            <w:b w:val="0"/>
            <w:bCs/>
            <w:caps w:val="0"/>
            <w:color w:val="auto"/>
            <w:sz w:val="22"/>
            <w:szCs w:val="22"/>
            <w:lang w:val="en-US" w:eastAsia="zh-CN"/>
          </w:rPr>
          <w:t xml:space="preserve">in nature and often </w:t>
        </w:r>
        <w:r w:rsidR="000B06B2" w:rsidRPr="00181292">
          <w:rPr>
            <w:rFonts w:ascii="Calibri" w:eastAsia="SimSun" w:hAnsi="Calibri" w:cstheme="minorBidi" w:hint="eastAsia"/>
            <w:b w:val="0"/>
            <w:bCs/>
            <w:caps w:val="0"/>
            <w:color w:val="auto"/>
            <w:sz w:val="22"/>
            <w:szCs w:val="22"/>
            <w:lang w:val="en-US" w:eastAsia="zh-CN"/>
          </w:rPr>
          <w:t xml:space="preserve">with </w:t>
        </w:r>
        <w:r w:rsidR="000B06B2">
          <w:rPr>
            <w:rFonts w:ascii="Calibri" w:eastAsia="SimSun" w:hAnsi="Calibri" w:cstheme="minorBidi"/>
            <w:b w:val="0"/>
            <w:bCs/>
            <w:caps w:val="0"/>
            <w:color w:val="auto"/>
            <w:sz w:val="22"/>
            <w:szCs w:val="22"/>
            <w:lang w:val="en-US" w:eastAsia="zh-CN"/>
          </w:rPr>
          <w:t>increased</w:t>
        </w:r>
        <w:r w:rsidR="000B06B2" w:rsidRPr="00181292">
          <w:rPr>
            <w:rFonts w:ascii="Calibri" w:eastAsia="SimSun" w:hAnsi="Calibri" w:cstheme="minorBidi" w:hint="eastAsia"/>
            <w:b w:val="0"/>
            <w:bCs/>
            <w:caps w:val="0"/>
            <w:color w:val="auto"/>
            <w:sz w:val="22"/>
            <w:szCs w:val="22"/>
            <w:lang w:val="en-US" w:eastAsia="zh-CN"/>
          </w:rPr>
          <w:t xml:space="preserve"> safety risk. </w:t>
        </w:r>
        <w:r w:rsidR="000B06B2">
          <w:rPr>
            <w:rFonts w:ascii="Calibri" w:eastAsia="SimSun" w:hAnsi="Calibri" w:cstheme="minorBidi"/>
            <w:b w:val="0"/>
            <w:bCs/>
            <w:caps w:val="0"/>
            <w:color w:val="auto"/>
            <w:sz w:val="22"/>
            <w:szCs w:val="22"/>
            <w:lang w:val="en-US" w:eastAsia="zh-CN"/>
          </w:rPr>
          <w:t>Buoy tender crews not only conduct general sailing maneuvers</w:t>
        </w:r>
        <w:r w:rsidR="000B06B2" w:rsidRPr="00E36E4F">
          <w:rPr>
            <w:rFonts w:ascii="Calibri" w:eastAsia="SimSun" w:hAnsi="Calibri" w:cstheme="minorBidi"/>
            <w:b w:val="0"/>
            <w:bCs/>
            <w:caps w:val="0"/>
            <w:color w:val="auto"/>
            <w:sz w:val="22"/>
            <w:szCs w:val="22"/>
            <w:lang w:val="en-US" w:eastAsia="zh-CN"/>
          </w:rPr>
          <w:t xml:space="preserve"> </w:t>
        </w:r>
        <w:r w:rsidR="000B06B2">
          <w:rPr>
            <w:rFonts w:ascii="Calibri" w:eastAsia="SimSun" w:hAnsi="Calibri" w:cstheme="minorBidi"/>
            <w:b w:val="0"/>
            <w:bCs/>
            <w:caps w:val="0"/>
            <w:color w:val="auto"/>
            <w:sz w:val="22"/>
            <w:szCs w:val="22"/>
            <w:lang w:val="en-US" w:eastAsia="zh-CN"/>
          </w:rPr>
          <w:t xml:space="preserve">and other activities associated with safe navigation and seamanship, </w:t>
        </w:r>
        <w:proofErr w:type="gramStart"/>
        <w:r w:rsidR="000B06B2">
          <w:rPr>
            <w:rFonts w:ascii="Calibri" w:eastAsia="SimSun" w:hAnsi="Calibri" w:cstheme="minorBidi"/>
            <w:b w:val="0"/>
            <w:bCs/>
            <w:caps w:val="0"/>
            <w:color w:val="auto"/>
            <w:sz w:val="22"/>
            <w:szCs w:val="22"/>
            <w:lang w:val="en-US" w:eastAsia="zh-CN"/>
          </w:rPr>
          <w:t>they</w:t>
        </w:r>
        <w:proofErr w:type="gramEnd"/>
        <w:r w:rsidR="000B06B2">
          <w:rPr>
            <w:rFonts w:ascii="Calibri" w:eastAsia="SimSun" w:hAnsi="Calibri" w:cstheme="minorBidi"/>
            <w:b w:val="0"/>
            <w:bCs/>
            <w:caps w:val="0"/>
            <w:color w:val="auto"/>
            <w:sz w:val="22"/>
            <w:szCs w:val="22"/>
            <w:lang w:val="en-US" w:eastAsia="zh-CN"/>
          </w:rPr>
          <w:t xml:space="preserve"> also carry out higher risk buoy deployment operations and </w:t>
        </w:r>
        <w:proofErr w:type="spellStart"/>
        <w:r w:rsidR="000B06B2">
          <w:rPr>
            <w:rFonts w:ascii="Calibri" w:eastAsia="SimSun" w:hAnsi="Calibri" w:cstheme="minorBidi"/>
            <w:b w:val="0"/>
            <w:bCs/>
            <w:caps w:val="0"/>
            <w:color w:val="auto"/>
            <w:sz w:val="22"/>
            <w:szCs w:val="22"/>
            <w:lang w:val="en-US" w:eastAsia="zh-CN"/>
          </w:rPr>
          <w:t>AtoN</w:t>
        </w:r>
        <w:proofErr w:type="spellEnd"/>
        <w:r w:rsidR="000B06B2">
          <w:rPr>
            <w:rFonts w:ascii="Calibri" w:eastAsia="SimSun" w:hAnsi="Calibri" w:cstheme="minorBidi"/>
            <w:b w:val="0"/>
            <w:bCs/>
            <w:caps w:val="0"/>
            <w:color w:val="auto"/>
            <w:sz w:val="22"/>
            <w:szCs w:val="22"/>
            <w:lang w:val="en-US" w:eastAsia="zh-CN"/>
          </w:rPr>
          <w:t xml:space="preserve"> maintenance</w:t>
        </w:r>
      </w:ins>
      <w:ins w:id="36" w:author="Eng Soon Aw" w:date="2024-10-24T06:50:00Z" w16du:dateUtc="2024-10-23T22:50:00Z">
        <w:r w:rsidR="003A4051" w:rsidRPr="003A4051">
          <w:rPr>
            <w:rFonts w:asciiTheme="minorHAnsi" w:eastAsiaTheme="minorHAnsi" w:hAnsiTheme="minorHAnsi" w:cstheme="minorBidi"/>
            <w:b w:val="0"/>
            <w:bCs/>
            <w:caps w:val="0"/>
            <w:color w:val="auto"/>
            <w:sz w:val="22"/>
            <w:szCs w:val="22"/>
          </w:rPr>
          <w:t xml:space="preserve"> </w:t>
        </w:r>
        <w:r w:rsidR="003A4051" w:rsidRPr="00237F04">
          <w:rPr>
            <w:rFonts w:asciiTheme="minorHAnsi" w:eastAsiaTheme="minorHAnsi" w:hAnsiTheme="minorHAnsi" w:cstheme="minorBidi"/>
            <w:b w:val="0"/>
            <w:bCs/>
            <w:caps w:val="0"/>
            <w:color w:val="auto"/>
            <w:sz w:val="22"/>
            <w:szCs w:val="22"/>
          </w:rPr>
          <w:t>a</w:t>
        </w:r>
        <w:r w:rsidR="003A4051">
          <w:rPr>
            <w:rFonts w:asciiTheme="minorHAnsi" w:eastAsiaTheme="minorHAnsi" w:hAnsiTheme="minorHAnsi" w:cstheme="minorBidi"/>
            <w:b w:val="0"/>
            <w:bCs/>
            <w:caps w:val="0"/>
            <w:color w:val="auto"/>
            <w:sz w:val="22"/>
            <w:szCs w:val="22"/>
          </w:rPr>
          <w:t>t</w:t>
        </w:r>
        <w:r w:rsidR="003A4051" w:rsidRPr="00237F04">
          <w:rPr>
            <w:rFonts w:asciiTheme="minorHAnsi" w:eastAsiaTheme="minorHAnsi" w:hAnsiTheme="minorHAnsi" w:cstheme="minorBidi"/>
            <w:b w:val="0"/>
            <w:bCs/>
            <w:caps w:val="0"/>
            <w:color w:val="auto"/>
            <w:sz w:val="22"/>
            <w:szCs w:val="22"/>
          </w:rPr>
          <w:t xml:space="preserve"> the edges of waterways, shallow points, or near reefs</w:t>
        </w:r>
      </w:ins>
      <w:ins w:id="37" w:author="Eng Soon Aw" w:date="2024-10-23T11:54:00Z" w16du:dateUtc="2024-10-23T03:54:00Z">
        <w:r w:rsidR="000B06B2">
          <w:rPr>
            <w:rFonts w:ascii="Calibri" w:eastAsia="SimSun" w:hAnsi="Calibri" w:cstheme="minorBidi"/>
            <w:b w:val="0"/>
            <w:bCs/>
            <w:caps w:val="0"/>
            <w:color w:val="auto"/>
            <w:sz w:val="22"/>
            <w:szCs w:val="22"/>
            <w:lang w:val="en-US" w:eastAsia="zh-CN"/>
          </w:rPr>
          <w:t>.</w:t>
        </w:r>
      </w:ins>
    </w:p>
    <w:p w14:paraId="44267A06" w14:textId="77777777" w:rsidR="000B06B2" w:rsidRPr="004848DD" w:rsidRDefault="000B06B2" w:rsidP="000B06B2">
      <w:pPr>
        <w:pStyle w:val="Heading2"/>
        <w:numPr>
          <w:ilvl w:val="0"/>
          <w:numId w:val="0"/>
        </w:numPr>
        <w:ind w:left="851"/>
        <w:rPr>
          <w:ins w:id="38" w:author="Eng Soon Aw" w:date="2024-10-23T11:55:00Z" w16du:dateUtc="2024-10-23T03:55:00Z"/>
          <w:rFonts w:ascii="Calibri" w:eastAsia="SimSun" w:hAnsi="Calibri" w:cstheme="minorBidi"/>
          <w:b w:val="0"/>
          <w:bCs/>
          <w:caps w:val="0"/>
          <w:color w:val="auto"/>
          <w:sz w:val="22"/>
          <w:szCs w:val="22"/>
          <w:lang w:val="en-US" w:eastAsia="zh-CN"/>
        </w:rPr>
      </w:pPr>
      <w:ins w:id="39" w:author="Eng Soon Aw" w:date="2024-10-23T11:55:00Z" w16du:dateUtc="2024-10-23T03:55:00Z">
        <w:r w:rsidRPr="004848DD">
          <w:rPr>
            <w:rFonts w:ascii="Calibri" w:eastAsia="SimSun" w:hAnsi="Calibri" w:cstheme="minorBidi" w:hint="eastAsia"/>
            <w:b w:val="0"/>
            <w:bCs/>
            <w:caps w:val="0"/>
            <w:color w:val="auto"/>
            <w:sz w:val="22"/>
            <w:szCs w:val="22"/>
            <w:lang w:val="en-US" w:eastAsia="zh-CN"/>
          </w:rPr>
          <w:t>Th</w:t>
        </w:r>
        <w:r>
          <w:rPr>
            <w:rFonts w:ascii="Calibri" w:eastAsia="SimSun" w:hAnsi="Calibri" w:cstheme="minorBidi"/>
            <w:b w:val="0"/>
            <w:bCs/>
            <w:caps w:val="0"/>
            <w:color w:val="auto"/>
            <w:sz w:val="22"/>
            <w:szCs w:val="22"/>
            <w:lang w:val="en-US" w:eastAsia="zh-CN"/>
          </w:rPr>
          <w:t>is</w:t>
        </w:r>
        <w:r w:rsidRPr="004848DD">
          <w:rPr>
            <w:rFonts w:ascii="Calibri" w:eastAsia="SimSun" w:hAnsi="Calibri" w:cstheme="minorBidi" w:hint="eastAsia"/>
            <w:b w:val="0"/>
            <w:bCs/>
            <w:caps w:val="0"/>
            <w:color w:val="auto"/>
            <w:sz w:val="22"/>
            <w:szCs w:val="22"/>
            <w:lang w:val="en-US" w:eastAsia="zh-CN"/>
          </w:rPr>
          <w:t xml:space="preserve"> guideline focus</w:t>
        </w:r>
        <w:r>
          <w:rPr>
            <w:rFonts w:ascii="Calibri" w:eastAsia="SimSun" w:hAnsi="Calibri" w:cstheme="minorBidi"/>
            <w:b w:val="0"/>
            <w:bCs/>
            <w:caps w:val="0"/>
            <w:color w:val="auto"/>
            <w:sz w:val="22"/>
            <w:szCs w:val="22"/>
            <w:lang w:val="en-US" w:eastAsia="zh-CN"/>
          </w:rPr>
          <w:t>es</w:t>
        </w:r>
        <w:r w:rsidRPr="004848DD">
          <w:rPr>
            <w:rFonts w:ascii="Calibri" w:eastAsia="SimSun" w:hAnsi="Calibri" w:cstheme="minorBidi" w:hint="eastAsia"/>
            <w:b w:val="0"/>
            <w:bCs/>
            <w:caps w:val="0"/>
            <w:color w:val="auto"/>
            <w:sz w:val="22"/>
            <w:szCs w:val="22"/>
            <w:lang w:val="en-US" w:eastAsia="zh-CN"/>
          </w:rPr>
          <w:t xml:space="preserve"> on </w:t>
        </w:r>
        <w:r>
          <w:rPr>
            <w:rFonts w:ascii="Calibri" w:eastAsia="SimSun" w:hAnsi="Calibri" w:cstheme="minorBidi"/>
            <w:b w:val="0"/>
            <w:bCs/>
            <w:caps w:val="0"/>
            <w:color w:val="auto"/>
            <w:sz w:val="22"/>
            <w:szCs w:val="22"/>
            <w:lang w:val="en-US" w:eastAsia="zh-CN"/>
          </w:rPr>
          <w:t xml:space="preserve">the </w:t>
        </w:r>
        <w:r w:rsidRPr="004848DD">
          <w:rPr>
            <w:rFonts w:ascii="Calibri" w:eastAsia="SimSun" w:hAnsi="Calibri" w:cstheme="minorBidi" w:hint="eastAsia"/>
            <w:b w:val="0"/>
            <w:bCs/>
            <w:caps w:val="0"/>
            <w:color w:val="auto"/>
            <w:sz w:val="22"/>
            <w:szCs w:val="22"/>
            <w:lang w:val="en-US" w:eastAsia="zh-CN"/>
          </w:rPr>
          <w:t>nature of buoy tenders highlight</w:t>
        </w:r>
        <w:r>
          <w:rPr>
            <w:rFonts w:ascii="Calibri" w:eastAsia="SimSun" w:hAnsi="Calibri" w:cstheme="minorBidi"/>
            <w:b w:val="0"/>
            <w:bCs/>
            <w:caps w:val="0"/>
            <w:color w:val="auto"/>
            <w:sz w:val="22"/>
            <w:szCs w:val="22"/>
            <w:lang w:val="en-US" w:eastAsia="zh-CN"/>
          </w:rPr>
          <w:t>ing</w:t>
        </w:r>
        <w:r w:rsidRPr="004848DD">
          <w:rPr>
            <w:rFonts w:ascii="Calibri" w:eastAsia="SimSun" w:hAnsi="Calibri" w:cstheme="minorBidi" w:hint="eastAsia"/>
            <w:b w:val="0"/>
            <w:bCs/>
            <w:caps w:val="0"/>
            <w:color w:val="auto"/>
            <w:sz w:val="22"/>
            <w:szCs w:val="22"/>
            <w:lang w:val="en-US" w:eastAsia="zh-CN"/>
          </w:rPr>
          <w:t xml:space="preserve"> safety </w:t>
        </w:r>
        <w:r w:rsidRPr="004848DD">
          <w:rPr>
            <w:rFonts w:ascii="Calibri" w:eastAsia="SimSun" w:hAnsi="Calibri" w:cstheme="minorBidi"/>
            <w:b w:val="0"/>
            <w:bCs/>
            <w:caps w:val="0"/>
            <w:color w:val="auto"/>
            <w:sz w:val="22"/>
            <w:szCs w:val="22"/>
            <w:lang w:val="en-US" w:eastAsia="zh-CN"/>
          </w:rPr>
          <w:t>guidance</w:t>
        </w:r>
        <w:r>
          <w:rPr>
            <w:rFonts w:ascii="Calibri" w:eastAsia="SimSun" w:hAnsi="Calibri" w:cstheme="minorBidi"/>
            <w:b w:val="0"/>
            <w:bCs/>
            <w:caps w:val="0"/>
            <w:color w:val="auto"/>
            <w:sz w:val="22"/>
            <w:szCs w:val="22"/>
            <w:lang w:val="en-US" w:eastAsia="zh-CN"/>
          </w:rPr>
          <w:t xml:space="preserve"> and operational considerations.</w:t>
        </w:r>
        <w:r w:rsidRPr="004848DD">
          <w:rPr>
            <w:rFonts w:ascii="Calibri" w:eastAsia="SimSun" w:hAnsi="Calibri" w:cstheme="minorBidi" w:hint="eastAsia"/>
            <w:b w:val="0"/>
            <w:bCs/>
            <w:caps w:val="0"/>
            <w:color w:val="auto"/>
            <w:sz w:val="22"/>
            <w:szCs w:val="22"/>
            <w:lang w:val="en-US" w:eastAsia="zh-CN"/>
          </w:rPr>
          <w:t xml:space="preserve"> </w:t>
        </w:r>
        <w:r>
          <w:rPr>
            <w:rFonts w:ascii="Calibri" w:eastAsia="SimSun" w:hAnsi="Calibri" w:cstheme="minorBidi"/>
            <w:b w:val="0"/>
            <w:bCs/>
            <w:caps w:val="0"/>
            <w:color w:val="auto"/>
            <w:sz w:val="22"/>
            <w:szCs w:val="22"/>
            <w:lang w:val="en-US" w:eastAsia="zh-CN"/>
          </w:rPr>
          <w:t xml:space="preserve">At present there are no recommendations or guidance contained within IALA technical documentation, nor </w:t>
        </w:r>
        <w:r w:rsidRPr="004848DD">
          <w:rPr>
            <w:rFonts w:ascii="Calibri" w:eastAsia="SimSun" w:hAnsi="Calibri" w:cstheme="minorBidi"/>
            <w:b w:val="0"/>
            <w:bCs/>
            <w:caps w:val="0"/>
            <w:color w:val="auto"/>
            <w:sz w:val="22"/>
            <w:szCs w:val="22"/>
            <w:lang w:val="en-US" w:eastAsia="zh-CN"/>
          </w:rPr>
          <w:t xml:space="preserve">existing </w:t>
        </w:r>
        <w:proofErr w:type="gramStart"/>
        <w:r>
          <w:rPr>
            <w:rFonts w:ascii="Calibri" w:eastAsia="SimSun" w:hAnsi="Calibri" w:cstheme="minorBidi"/>
            <w:b w:val="0"/>
            <w:bCs/>
            <w:caps w:val="0"/>
            <w:color w:val="auto"/>
            <w:sz w:val="22"/>
            <w:szCs w:val="22"/>
            <w:lang w:val="en-US" w:eastAsia="zh-CN"/>
          </w:rPr>
          <w:t>World Wide</w:t>
        </w:r>
        <w:proofErr w:type="gramEnd"/>
        <w:r>
          <w:rPr>
            <w:rFonts w:ascii="Calibri" w:eastAsia="SimSun" w:hAnsi="Calibri" w:cstheme="minorBidi"/>
            <w:b w:val="0"/>
            <w:bCs/>
            <w:caps w:val="0"/>
            <w:color w:val="auto"/>
            <w:sz w:val="22"/>
            <w:szCs w:val="22"/>
            <w:lang w:val="en-US" w:eastAsia="zh-CN"/>
          </w:rPr>
          <w:t xml:space="preserve"> Academy (</w:t>
        </w:r>
        <w:r w:rsidRPr="004848DD">
          <w:rPr>
            <w:rFonts w:ascii="Calibri" w:eastAsia="SimSun" w:hAnsi="Calibri" w:cstheme="minorBidi" w:hint="eastAsia"/>
            <w:b w:val="0"/>
            <w:bCs/>
            <w:caps w:val="0"/>
            <w:color w:val="auto"/>
            <w:sz w:val="22"/>
            <w:szCs w:val="22"/>
            <w:lang w:val="en-US" w:eastAsia="zh-CN"/>
          </w:rPr>
          <w:t>WWA</w:t>
        </w:r>
        <w:r>
          <w:rPr>
            <w:rFonts w:ascii="Calibri" w:eastAsia="SimSun" w:hAnsi="Calibri" w:cstheme="minorBidi"/>
            <w:b w:val="0"/>
            <w:bCs/>
            <w:caps w:val="0"/>
            <w:color w:val="auto"/>
            <w:sz w:val="22"/>
            <w:szCs w:val="22"/>
            <w:lang w:val="en-US" w:eastAsia="zh-CN"/>
          </w:rPr>
          <w:t>)</w:t>
        </w:r>
        <w:r w:rsidRPr="004848DD">
          <w:rPr>
            <w:rFonts w:ascii="Calibri" w:eastAsia="SimSun" w:hAnsi="Calibri" w:cstheme="minorBidi" w:hint="eastAsia"/>
            <w:b w:val="0"/>
            <w:bCs/>
            <w:caps w:val="0"/>
            <w:color w:val="auto"/>
            <w:sz w:val="22"/>
            <w:szCs w:val="22"/>
            <w:lang w:val="en-US" w:eastAsia="zh-CN"/>
          </w:rPr>
          <w:t xml:space="preserve"> training courses</w:t>
        </w:r>
        <w:r>
          <w:rPr>
            <w:rFonts w:ascii="Calibri" w:eastAsia="SimSun" w:hAnsi="Calibri" w:cstheme="minorBidi"/>
            <w:b w:val="0"/>
            <w:bCs/>
            <w:caps w:val="0"/>
            <w:color w:val="auto"/>
            <w:sz w:val="22"/>
            <w:szCs w:val="22"/>
            <w:lang w:val="en-US" w:eastAsia="zh-CN"/>
          </w:rPr>
          <w:t xml:space="preserve"> focused on buoy deployment operations.</w:t>
        </w:r>
      </w:ins>
    </w:p>
    <w:p w14:paraId="008AC578" w14:textId="48A94A1D" w:rsidR="0048031A" w:rsidRPr="000B06B2" w:rsidDel="0025603B" w:rsidRDefault="0048031A" w:rsidP="0025603B">
      <w:pPr>
        <w:pStyle w:val="Heading1"/>
        <w:numPr>
          <w:ilvl w:val="0"/>
          <w:numId w:val="0"/>
        </w:numPr>
        <w:ind w:left="851"/>
        <w:rPr>
          <w:del w:id="40" w:author="Eng Soon Aw" w:date="2024-10-23T12:00:00Z" w16du:dateUtc="2024-10-23T04:00:00Z"/>
          <w:rFonts w:asciiTheme="minorHAnsi" w:eastAsiaTheme="minorHAnsi" w:hAnsiTheme="minorHAnsi" w:cstheme="minorBidi"/>
          <w:b w:val="0"/>
          <w:bCs w:val="0"/>
          <w:caps w:val="0"/>
          <w:color w:val="auto"/>
          <w:sz w:val="22"/>
          <w:szCs w:val="22"/>
          <w:lang w:val="en-US"/>
        </w:rPr>
      </w:pPr>
    </w:p>
    <w:p w14:paraId="7E749874" w14:textId="229D9C5A" w:rsidR="00A60A01" w:rsidRPr="008A6C91" w:rsidRDefault="00A60A01" w:rsidP="008A6C91">
      <w:pPr>
        <w:pStyle w:val="Heading2"/>
      </w:pPr>
      <w:bookmarkStart w:id="41" w:name="_Toc179360253"/>
      <w:bookmarkEnd w:id="6"/>
      <w:r w:rsidRPr="008A6C91">
        <w:t>Responsibilities of the Competent Authority</w:t>
      </w:r>
      <w:bookmarkEnd w:id="41"/>
      <w:ins w:id="42" w:author="Eng Soon Aw" w:date="2024-10-23T11:38:00Z" w16du:dateUtc="2024-10-23T03:38:00Z">
        <w:r w:rsidR="00DF3180">
          <w:t xml:space="preserve"> (AtoN)</w:t>
        </w:r>
      </w:ins>
    </w:p>
    <w:p w14:paraId="7F05763E" w14:textId="74FDCD72" w:rsidR="00BA1C02" w:rsidRPr="004848DD" w:rsidRDefault="00A0366A" w:rsidP="00A60A01">
      <w:pPr>
        <w:pStyle w:val="Heading2"/>
        <w:numPr>
          <w:ilvl w:val="0"/>
          <w:numId w:val="0"/>
        </w:numPr>
        <w:ind w:left="851"/>
        <w:rPr>
          <w:rFonts w:ascii="Calibri" w:eastAsia="SimSun" w:hAnsi="Calibri" w:cstheme="minorBidi"/>
          <w:b w:val="0"/>
          <w:bCs/>
          <w:caps w:val="0"/>
          <w:color w:val="auto"/>
          <w:sz w:val="22"/>
          <w:szCs w:val="22"/>
          <w:lang w:val="en-US" w:eastAsia="zh-CN"/>
        </w:rPr>
      </w:pPr>
      <w:bookmarkStart w:id="43" w:name="_Toc179360254"/>
      <w:commentRangeStart w:id="44"/>
      <w:r w:rsidRPr="004848DD">
        <w:rPr>
          <w:rFonts w:ascii="Calibri" w:eastAsia="SimSun" w:hAnsi="Calibri" w:cstheme="minorBidi" w:hint="eastAsia"/>
          <w:b w:val="0"/>
          <w:bCs/>
          <w:caps w:val="0"/>
          <w:color w:val="auto"/>
          <w:sz w:val="22"/>
          <w:szCs w:val="22"/>
          <w:lang w:val="en-US" w:eastAsia="zh-CN"/>
        </w:rPr>
        <w:t xml:space="preserve">As a key participant in front line management </w:t>
      </w:r>
      <w:r w:rsidR="004E58D5">
        <w:rPr>
          <w:rFonts w:ascii="Calibri" w:eastAsia="SimSun" w:hAnsi="Calibri" w:cstheme="minorBidi"/>
          <w:b w:val="0"/>
          <w:bCs/>
          <w:caps w:val="0"/>
          <w:color w:val="auto"/>
          <w:sz w:val="22"/>
          <w:szCs w:val="22"/>
          <w:lang w:val="en-US" w:eastAsia="zh-CN"/>
        </w:rPr>
        <w:t>and</w:t>
      </w:r>
      <w:r w:rsidRPr="004848DD">
        <w:rPr>
          <w:rFonts w:ascii="Calibri" w:eastAsia="SimSun" w:hAnsi="Calibri" w:cstheme="minorBidi" w:hint="eastAsia"/>
          <w:b w:val="0"/>
          <w:bCs/>
          <w:caps w:val="0"/>
          <w:color w:val="auto"/>
          <w:sz w:val="22"/>
          <w:szCs w:val="22"/>
          <w:lang w:val="en-US" w:eastAsia="zh-CN"/>
        </w:rPr>
        <w:t xml:space="preserve"> maintenance</w:t>
      </w:r>
      <w:r w:rsidR="00A60A01">
        <w:rPr>
          <w:rFonts w:ascii="Calibri" w:eastAsia="SimSun" w:hAnsi="Calibri" w:cstheme="minorBidi"/>
          <w:b w:val="0"/>
          <w:bCs/>
          <w:caps w:val="0"/>
          <w:color w:val="auto"/>
          <w:sz w:val="22"/>
          <w:szCs w:val="22"/>
          <w:lang w:val="en-US" w:eastAsia="zh-CN"/>
        </w:rPr>
        <w:t xml:space="preserve"> of AtoN</w:t>
      </w:r>
      <w:r w:rsidRPr="004848DD">
        <w:rPr>
          <w:rFonts w:ascii="Calibri" w:eastAsia="SimSun" w:hAnsi="Calibri" w:cstheme="minorBidi" w:hint="eastAsia"/>
          <w:b w:val="0"/>
          <w:bCs/>
          <w:caps w:val="0"/>
          <w:color w:val="auto"/>
          <w:sz w:val="22"/>
          <w:szCs w:val="22"/>
          <w:lang w:val="en-US" w:eastAsia="zh-CN"/>
        </w:rPr>
        <w:t>,</w:t>
      </w:r>
      <w:r w:rsidR="00A60A01">
        <w:rPr>
          <w:rFonts w:ascii="Calibri" w:eastAsia="SimSun" w:hAnsi="Calibri" w:cstheme="minorBidi"/>
          <w:b w:val="0"/>
          <w:bCs/>
          <w:caps w:val="0"/>
          <w:color w:val="auto"/>
          <w:sz w:val="22"/>
          <w:szCs w:val="22"/>
          <w:lang w:val="en-US" w:eastAsia="zh-CN"/>
        </w:rPr>
        <w:t xml:space="preserve"> determining, creating and delivering</w:t>
      </w:r>
      <w:r w:rsidRPr="004848DD">
        <w:rPr>
          <w:rFonts w:ascii="Calibri" w:eastAsia="SimSun" w:hAnsi="Calibri" w:cstheme="minorBidi" w:hint="eastAsia"/>
          <w:b w:val="0"/>
          <w:bCs/>
          <w:caps w:val="0"/>
          <w:color w:val="auto"/>
          <w:sz w:val="22"/>
          <w:szCs w:val="22"/>
          <w:lang w:val="en-US" w:eastAsia="zh-CN"/>
        </w:rPr>
        <w:t xml:space="preserve"> the necessary </w:t>
      </w:r>
      <w:r w:rsidR="00A60A01">
        <w:rPr>
          <w:rFonts w:ascii="Calibri" w:eastAsia="SimSun" w:hAnsi="Calibri" w:cstheme="minorBidi"/>
          <w:b w:val="0"/>
          <w:bCs/>
          <w:caps w:val="0"/>
          <w:color w:val="auto"/>
          <w:sz w:val="22"/>
          <w:szCs w:val="22"/>
          <w:lang w:val="en-US" w:eastAsia="zh-CN"/>
        </w:rPr>
        <w:t xml:space="preserve">guidelines </w:t>
      </w:r>
      <w:r w:rsidRPr="004848DD">
        <w:rPr>
          <w:rFonts w:ascii="Calibri" w:eastAsia="SimSun" w:hAnsi="Calibri" w:cstheme="minorBidi" w:hint="eastAsia"/>
          <w:b w:val="0"/>
          <w:bCs/>
          <w:caps w:val="0"/>
          <w:color w:val="auto"/>
          <w:sz w:val="22"/>
          <w:szCs w:val="22"/>
          <w:lang w:val="en-US" w:eastAsia="zh-CN"/>
        </w:rPr>
        <w:t xml:space="preserve">for the crew or workers of the buoy tender is the </w:t>
      </w:r>
      <w:r w:rsidR="00A60A01">
        <w:rPr>
          <w:rFonts w:ascii="Calibri" w:eastAsia="SimSun" w:hAnsi="Calibri" w:cstheme="minorBidi"/>
          <w:b w:val="0"/>
          <w:bCs/>
          <w:caps w:val="0"/>
          <w:color w:val="auto"/>
          <w:sz w:val="22"/>
          <w:szCs w:val="22"/>
          <w:lang w:val="en-US" w:eastAsia="zh-CN"/>
        </w:rPr>
        <w:t xml:space="preserve">responsibility of the </w:t>
      </w:r>
      <w:r w:rsidR="002E20E6">
        <w:rPr>
          <w:rFonts w:ascii="Calibri" w:eastAsia="SimSun" w:hAnsi="Calibri" w:cstheme="minorBidi"/>
          <w:b w:val="0"/>
          <w:bCs/>
          <w:caps w:val="0"/>
          <w:color w:val="auto"/>
          <w:sz w:val="22"/>
          <w:szCs w:val="22"/>
          <w:lang w:val="en-US" w:eastAsia="zh-CN"/>
        </w:rPr>
        <w:t>Competent Authority</w:t>
      </w:r>
      <w:commentRangeEnd w:id="44"/>
      <w:r w:rsidR="00814A1E">
        <w:rPr>
          <w:rStyle w:val="CommentReference"/>
          <w:rFonts w:asciiTheme="minorHAnsi" w:eastAsiaTheme="minorHAnsi" w:hAnsiTheme="minorHAnsi" w:cstheme="minorBidi"/>
          <w:b w:val="0"/>
          <w:caps w:val="0"/>
          <w:color w:val="auto"/>
        </w:rPr>
        <w:commentReference w:id="44"/>
      </w:r>
      <w:r w:rsidR="00A60A01">
        <w:rPr>
          <w:rFonts w:ascii="Calibri" w:eastAsia="SimSun" w:hAnsi="Calibri" w:cstheme="minorBidi"/>
          <w:b w:val="0"/>
          <w:bCs/>
          <w:caps w:val="0"/>
          <w:color w:val="auto"/>
          <w:sz w:val="22"/>
          <w:szCs w:val="22"/>
          <w:lang w:val="en-US" w:eastAsia="zh-CN"/>
        </w:rPr>
        <w:t xml:space="preserve">. </w:t>
      </w:r>
      <w:commentRangeStart w:id="45"/>
      <w:r w:rsidR="00A60A01">
        <w:rPr>
          <w:rFonts w:ascii="Calibri" w:eastAsia="SimSun" w:hAnsi="Calibri" w:cstheme="minorBidi"/>
          <w:b w:val="0"/>
          <w:bCs/>
          <w:caps w:val="0"/>
          <w:color w:val="auto"/>
          <w:sz w:val="22"/>
          <w:szCs w:val="22"/>
          <w:lang w:val="en-US" w:eastAsia="zh-CN"/>
        </w:rPr>
        <w:t xml:space="preserve">This objective is also in line with the </w:t>
      </w:r>
      <w:r w:rsidRPr="004848DD">
        <w:rPr>
          <w:rFonts w:ascii="Calibri" w:eastAsia="SimSun" w:hAnsi="Calibri" w:cstheme="minorBidi" w:hint="eastAsia"/>
          <w:b w:val="0"/>
          <w:bCs/>
          <w:caps w:val="0"/>
          <w:color w:val="auto"/>
          <w:sz w:val="22"/>
          <w:szCs w:val="22"/>
          <w:lang w:val="en-US" w:eastAsia="zh-CN"/>
        </w:rPr>
        <w:t>IALA mission.</w:t>
      </w:r>
      <w:bookmarkEnd w:id="43"/>
      <w:commentRangeEnd w:id="45"/>
      <w:r w:rsidR="00BB7808">
        <w:rPr>
          <w:rStyle w:val="CommentReference"/>
          <w:rFonts w:asciiTheme="minorHAnsi" w:eastAsiaTheme="minorHAnsi" w:hAnsiTheme="minorHAnsi" w:cstheme="minorBidi"/>
          <w:b w:val="0"/>
          <w:caps w:val="0"/>
          <w:color w:val="auto"/>
        </w:rPr>
        <w:commentReference w:id="45"/>
      </w:r>
    </w:p>
    <w:p w14:paraId="2D5CB694" w14:textId="7260746C" w:rsidR="00A60A01" w:rsidRPr="008A6C91" w:rsidDel="000B06B2" w:rsidRDefault="00E36E4F" w:rsidP="008A6C91">
      <w:pPr>
        <w:pStyle w:val="Heading2"/>
        <w:rPr>
          <w:del w:id="46" w:author="Eng Soon Aw" w:date="2024-10-23T11:55:00Z" w16du:dateUtc="2024-10-23T03:55:00Z"/>
        </w:rPr>
      </w:pPr>
      <w:bookmarkStart w:id="47" w:name="_Toc179360255"/>
      <w:commentRangeStart w:id="48"/>
      <w:del w:id="49" w:author="Eng Soon Aw" w:date="2024-10-23T11:55:00Z" w16du:dateUtc="2024-10-23T03:55:00Z">
        <w:r w:rsidRPr="008A6C91" w:rsidDel="000B06B2">
          <w:delText>Overview</w:delText>
        </w:r>
        <w:bookmarkEnd w:id="47"/>
      </w:del>
    </w:p>
    <w:p w14:paraId="350B3EA6" w14:textId="47ED9917" w:rsidR="00181292" w:rsidRPr="00181292" w:rsidDel="000B06B2" w:rsidRDefault="003B706D" w:rsidP="00A60A01">
      <w:pPr>
        <w:pStyle w:val="Heading2"/>
        <w:numPr>
          <w:ilvl w:val="0"/>
          <w:numId w:val="0"/>
        </w:numPr>
        <w:ind w:left="851"/>
        <w:rPr>
          <w:del w:id="50" w:author="Eng Soon Aw" w:date="2024-10-23T11:55:00Z" w16du:dateUtc="2024-10-23T03:55:00Z"/>
          <w:rFonts w:ascii="Calibri" w:eastAsia="SimSun" w:hAnsi="Calibri" w:cstheme="minorBidi"/>
          <w:b w:val="0"/>
          <w:bCs/>
          <w:caps w:val="0"/>
          <w:color w:val="auto"/>
          <w:sz w:val="22"/>
          <w:szCs w:val="22"/>
          <w:lang w:val="en-US" w:eastAsia="zh-CN"/>
        </w:rPr>
      </w:pPr>
      <w:bookmarkStart w:id="51" w:name="_Toc179360256"/>
      <w:del w:id="52" w:author="Eng Soon Aw" w:date="2024-10-23T11:55:00Z" w16du:dateUtc="2024-10-23T03:55:00Z">
        <w:r w:rsidDel="000B06B2">
          <w:rPr>
            <w:rFonts w:ascii="Calibri" w:eastAsia="SimSun" w:hAnsi="Calibri" w:cstheme="minorBidi"/>
            <w:b w:val="0"/>
            <w:bCs/>
            <w:caps w:val="0"/>
            <w:color w:val="auto"/>
            <w:sz w:val="22"/>
            <w:szCs w:val="22"/>
            <w:lang w:val="en-US" w:eastAsia="zh-CN"/>
          </w:rPr>
          <w:delText xml:space="preserve">The operations undertaken by </w:delText>
        </w:r>
        <w:r w:rsidR="00A22ED0" w:rsidDel="000B06B2">
          <w:rPr>
            <w:rFonts w:ascii="Calibri" w:eastAsia="SimSun" w:hAnsi="Calibri" w:cstheme="minorBidi"/>
            <w:b w:val="0"/>
            <w:bCs/>
            <w:caps w:val="0"/>
            <w:color w:val="auto"/>
            <w:sz w:val="22"/>
            <w:szCs w:val="22"/>
            <w:lang w:val="en-US" w:eastAsia="zh-CN"/>
          </w:rPr>
          <w:delText>Buoy Tender</w:delText>
        </w:r>
        <w:r w:rsidR="00A22ED0" w:rsidRPr="00181292" w:rsidDel="000B06B2">
          <w:rPr>
            <w:rFonts w:ascii="Calibri" w:eastAsia="SimSun" w:hAnsi="Calibri" w:cstheme="minorBidi"/>
            <w:b w:val="0"/>
            <w:bCs/>
            <w:caps w:val="0"/>
            <w:color w:val="auto"/>
            <w:sz w:val="22"/>
            <w:szCs w:val="22"/>
            <w:lang w:val="en-US" w:eastAsia="zh-CN"/>
          </w:rPr>
          <w:delText xml:space="preserve"> </w:delText>
        </w:r>
        <w:r w:rsidR="004E58D5" w:rsidDel="000B06B2">
          <w:rPr>
            <w:rFonts w:ascii="Calibri" w:eastAsia="SimSun" w:hAnsi="Calibri" w:cstheme="minorBidi"/>
            <w:b w:val="0"/>
            <w:bCs/>
            <w:caps w:val="0"/>
            <w:color w:val="auto"/>
            <w:sz w:val="22"/>
            <w:szCs w:val="22"/>
            <w:lang w:val="en-US" w:eastAsia="zh-CN"/>
          </w:rPr>
          <w:delText xml:space="preserve">crews </w:delText>
        </w:r>
        <w:r w:rsidDel="000B06B2">
          <w:rPr>
            <w:rFonts w:ascii="Calibri" w:eastAsia="SimSun" w:hAnsi="Calibri" w:cstheme="minorBidi"/>
            <w:b w:val="0"/>
            <w:bCs/>
            <w:caps w:val="0"/>
            <w:color w:val="auto"/>
            <w:sz w:val="22"/>
            <w:szCs w:val="22"/>
            <w:lang w:val="en-US" w:eastAsia="zh-CN"/>
          </w:rPr>
          <w:delText>are unique from those of other vessels. They are</w:delText>
        </w:r>
        <w:r w:rsidR="00181292" w:rsidRPr="00181292" w:rsidDel="000B06B2">
          <w:rPr>
            <w:rFonts w:ascii="Calibri" w:eastAsia="SimSun" w:hAnsi="Calibri" w:cstheme="minorBidi" w:hint="eastAsia"/>
            <w:b w:val="0"/>
            <w:bCs/>
            <w:caps w:val="0"/>
            <w:color w:val="auto"/>
            <w:sz w:val="22"/>
            <w:szCs w:val="22"/>
            <w:lang w:val="en-US" w:eastAsia="zh-CN"/>
          </w:rPr>
          <w:delText xml:space="preserve"> comp</w:delText>
        </w:r>
        <w:r w:rsidDel="000B06B2">
          <w:rPr>
            <w:rFonts w:ascii="Calibri" w:eastAsia="SimSun" w:hAnsi="Calibri" w:cstheme="minorBidi"/>
            <w:b w:val="0"/>
            <w:bCs/>
            <w:caps w:val="0"/>
            <w:color w:val="auto"/>
            <w:sz w:val="22"/>
            <w:szCs w:val="22"/>
            <w:lang w:val="en-US" w:eastAsia="zh-CN"/>
          </w:rPr>
          <w:delText>lex</w:delText>
        </w:r>
        <w:r w:rsidR="00181292" w:rsidRPr="00181292" w:rsidDel="000B06B2">
          <w:rPr>
            <w:rFonts w:ascii="Calibri" w:eastAsia="SimSun" w:hAnsi="Calibri" w:cstheme="minorBidi" w:hint="eastAsia"/>
            <w:b w:val="0"/>
            <w:bCs/>
            <w:caps w:val="0"/>
            <w:color w:val="auto"/>
            <w:sz w:val="22"/>
            <w:szCs w:val="22"/>
            <w:lang w:val="en-US" w:eastAsia="zh-CN"/>
          </w:rPr>
          <w:delText xml:space="preserve"> </w:delText>
        </w:r>
        <w:r w:rsidDel="000B06B2">
          <w:rPr>
            <w:rFonts w:ascii="Calibri" w:eastAsia="SimSun" w:hAnsi="Calibri" w:cstheme="minorBidi"/>
            <w:b w:val="0"/>
            <w:bCs/>
            <w:caps w:val="0"/>
            <w:color w:val="auto"/>
            <w:sz w:val="22"/>
            <w:szCs w:val="22"/>
            <w:lang w:val="en-US" w:eastAsia="zh-CN"/>
          </w:rPr>
          <w:delText xml:space="preserve">in nature and often </w:delText>
        </w:r>
        <w:r w:rsidR="00181292" w:rsidRPr="00181292" w:rsidDel="000B06B2">
          <w:rPr>
            <w:rFonts w:ascii="Calibri" w:eastAsia="SimSun" w:hAnsi="Calibri" w:cstheme="minorBidi" w:hint="eastAsia"/>
            <w:b w:val="0"/>
            <w:bCs/>
            <w:caps w:val="0"/>
            <w:color w:val="auto"/>
            <w:sz w:val="22"/>
            <w:szCs w:val="22"/>
            <w:lang w:val="en-US" w:eastAsia="zh-CN"/>
          </w:rPr>
          <w:delText xml:space="preserve">with </w:delText>
        </w:r>
        <w:r w:rsidDel="000B06B2">
          <w:rPr>
            <w:rFonts w:ascii="Calibri" w:eastAsia="SimSun" w:hAnsi="Calibri" w:cstheme="minorBidi"/>
            <w:b w:val="0"/>
            <w:bCs/>
            <w:caps w:val="0"/>
            <w:color w:val="auto"/>
            <w:sz w:val="22"/>
            <w:szCs w:val="22"/>
            <w:lang w:val="en-US" w:eastAsia="zh-CN"/>
          </w:rPr>
          <w:delText>increased</w:delText>
        </w:r>
        <w:r w:rsidR="00181292" w:rsidRPr="00181292" w:rsidDel="000B06B2">
          <w:rPr>
            <w:rFonts w:ascii="Calibri" w:eastAsia="SimSun" w:hAnsi="Calibri" w:cstheme="minorBidi" w:hint="eastAsia"/>
            <w:b w:val="0"/>
            <w:bCs/>
            <w:caps w:val="0"/>
            <w:color w:val="auto"/>
            <w:sz w:val="22"/>
            <w:szCs w:val="22"/>
            <w:lang w:val="en-US" w:eastAsia="zh-CN"/>
          </w:rPr>
          <w:delText xml:space="preserve"> safety risk. </w:delText>
        </w:r>
        <w:r w:rsidDel="000B06B2">
          <w:rPr>
            <w:rFonts w:ascii="Calibri" w:eastAsia="SimSun" w:hAnsi="Calibri" w:cstheme="minorBidi"/>
            <w:b w:val="0"/>
            <w:bCs/>
            <w:caps w:val="0"/>
            <w:color w:val="auto"/>
            <w:sz w:val="22"/>
            <w:szCs w:val="22"/>
            <w:lang w:val="en-US" w:eastAsia="zh-CN"/>
          </w:rPr>
          <w:delText>Buoy tender crews not only conduct general sailing maneuvers</w:delText>
        </w:r>
        <w:r w:rsidR="00E36E4F" w:rsidRPr="00E36E4F" w:rsidDel="000B06B2">
          <w:rPr>
            <w:rFonts w:ascii="Calibri" w:eastAsia="SimSun" w:hAnsi="Calibri" w:cstheme="minorBidi"/>
            <w:b w:val="0"/>
            <w:bCs/>
            <w:caps w:val="0"/>
            <w:color w:val="auto"/>
            <w:sz w:val="22"/>
            <w:szCs w:val="22"/>
            <w:lang w:val="en-US" w:eastAsia="zh-CN"/>
          </w:rPr>
          <w:delText xml:space="preserve"> </w:delText>
        </w:r>
        <w:r w:rsidR="00E36E4F" w:rsidDel="000B06B2">
          <w:rPr>
            <w:rFonts w:ascii="Calibri" w:eastAsia="SimSun" w:hAnsi="Calibri" w:cstheme="minorBidi"/>
            <w:b w:val="0"/>
            <w:bCs/>
            <w:caps w:val="0"/>
            <w:color w:val="auto"/>
            <w:sz w:val="22"/>
            <w:szCs w:val="22"/>
            <w:lang w:val="en-US" w:eastAsia="zh-CN"/>
          </w:rPr>
          <w:delText>and other activities associated with safe navigation and seamanship,</w:delText>
        </w:r>
        <w:r w:rsidDel="000B06B2">
          <w:rPr>
            <w:rFonts w:ascii="Calibri" w:eastAsia="SimSun" w:hAnsi="Calibri" w:cstheme="minorBidi"/>
            <w:b w:val="0"/>
            <w:bCs/>
            <w:caps w:val="0"/>
            <w:color w:val="auto"/>
            <w:sz w:val="22"/>
            <w:szCs w:val="22"/>
            <w:lang w:val="en-US" w:eastAsia="zh-CN"/>
          </w:rPr>
          <w:delText xml:space="preserve"> </w:delText>
        </w:r>
        <w:r w:rsidR="00E36E4F" w:rsidDel="000B06B2">
          <w:rPr>
            <w:rFonts w:ascii="Calibri" w:eastAsia="SimSun" w:hAnsi="Calibri" w:cstheme="minorBidi"/>
            <w:b w:val="0"/>
            <w:bCs/>
            <w:caps w:val="0"/>
            <w:color w:val="auto"/>
            <w:sz w:val="22"/>
            <w:szCs w:val="22"/>
            <w:lang w:val="en-US" w:eastAsia="zh-CN"/>
          </w:rPr>
          <w:delText>they also</w:delText>
        </w:r>
        <w:r w:rsidDel="000B06B2">
          <w:rPr>
            <w:rFonts w:ascii="Calibri" w:eastAsia="SimSun" w:hAnsi="Calibri" w:cstheme="minorBidi"/>
            <w:b w:val="0"/>
            <w:bCs/>
            <w:caps w:val="0"/>
            <w:color w:val="auto"/>
            <w:sz w:val="22"/>
            <w:szCs w:val="22"/>
            <w:lang w:val="en-US" w:eastAsia="zh-CN"/>
          </w:rPr>
          <w:delText xml:space="preserve"> carry out high risk buoy </w:delText>
        </w:r>
      </w:del>
      <w:del w:id="53" w:author="Eng Soon Aw" w:date="2024-10-23T11:52:00Z" w16du:dateUtc="2024-10-23T03:52:00Z">
        <w:r w:rsidR="002631EC" w:rsidDel="001E291A">
          <w:rPr>
            <w:rFonts w:ascii="Calibri" w:eastAsia="SimSun" w:hAnsi="Calibri" w:cstheme="minorBidi"/>
            <w:b w:val="0"/>
            <w:bCs/>
            <w:caps w:val="0"/>
            <w:color w:val="auto"/>
            <w:sz w:val="22"/>
            <w:szCs w:val="22"/>
            <w:lang w:val="en-US" w:eastAsia="zh-CN"/>
          </w:rPr>
          <w:delText>tender</w:delText>
        </w:r>
        <w:r w:rsidR="00915429" w:rsidDel="001E291A">
          <w:rPr>
            <w:rFonts w:ascii="Calibri" w:eastAsia="SimSun" w:hAnsi="Calibri" w:cstheme="minorBidi"/>
            <w:b w:val="0"/>
            <w:bCs/>
            <w:caps w:val="0"/>
            <w:color w:val="auto"/>
            <w:sz w:val="22"/>
            <w:szCs w:val="22"/>
            <w:lang w:val="en-US" w:eastAsia="zh-CN"/>
          </w:rPr>
          <w:delText xml:space="preserve"> </w:delText>
        </w:r>
      </w:del>
      <w:del w:id="54" w:author="Eng Soon Aw" w:date="2024-10-23T11:55:00Z" w16du:dateUtc="2024-10-23T03:55:00Z">
        <w:r w:rsidDel="000B06B2">
          <w:rPr>
            <w:rFonts w:ascii="Calibri" w:eastAsia="SimSun" w:hAnsi="Calibri" w:cstheme="minorBidi"/>
            <w:b w:val="0"/>
            <w:bCs/>
            <w:caps w:val="0"/>
            <w:color w:val="auto"/>
            <w:sz w:val="22"/>
            <w:szCs w:val="22"/>
            <w:lang w:val="en-US" w:eastAsia="zh-CN"/>
          </w:rPr>
          <w:delText>operations</w:delText>
        </w:r>
        <w:r w:rsidR="004E58D5" w:rsidDel="000B06B2">
          <w:rPr>
            <w:rFonts w:ascii="Calibri" w:eastAsia="SimSun" w:hAnsi="Calibri" w:cstheme="minorBidi"/>
            <w:b w:val="0"/>
            <w:bCs/>
            <w:caps w:val="0"/>
            <w:color w:val="auto"/>
            <w:sz w:val="22"/>
            <w:szCs w:val="22"/>
            <w:lang w:val="en-US" w:eastAsia="zh-CN"/>
          </w:rPr>
          <w:delText xml:space="preserve"> and AtoN maintenance.</w:delText>
        </w:r>
        <w:bookmarkEnd w:id="51"/>
        <w:commentRangeEnd w:id="48"/>
        <w:r w:rsidR="000B06B2" w:rsidDel="000B06B2">
          <w:rPr>
            <w:rStyle w:val="CommentReference"/>
            <w:rFonts w:asciiTheme="minorHAnsi" w:eastAsiaTheme="minorHAnsi" w:hAnsiTheme="minorHAnsi" w:cstheme="minorBidi"/>
            <w:b w:val="0"/>
            <w:caps w:val="0"/>
            <w:color w:val="auto"/>
          </w:rPr>
          <w:commentReference w:id="48"/>
        </w:r>
      </w:del>
    </w:p>
    <w:p w14:paraId="5510CC02" w14:textId="62CC8290" w:rsidR="00E36E4F" w:rsidRPr="008A6C91" w:rsidDel="00A826D7" w:rsidRDefault="009A63FD" w:rsidP="008A6C91">
      <w:pPr>
        <w:pStyle w:val="Heading2"/>
        <w:rPr>
          <w:del w:id="55" w:author="Eng Soon Aw" w:date="2024-10-23T11:55:00Z" w16du:dateUtc="2024-10-23T03:55:00Z"/>
        </w:rPr>
      </w:pPr>
      <w:bookmarkStart w:id="56" w:name="_Toc179360257"/>
      <w:del w:id="57" w:author="Eng Soon Aw" w:date="2024-10-23T11:55:00Z" w16du:dateUtc="2024-10-23T03:55:00Z">
        <w:r w:rsidRPr="008A6C91" w:rsidDel="00A826D7">
          <w:delText>Background</w:delText>
        </w:r>
        <w:bookmarkEnd w:id="56"/>
      </w:del>
    </w:p>
    <w:p w14:paraId="40F1C2EA" w14:textId="2BDB119B" w:rsidR="00181292" w:rsidRPr="004848DD" w:rsidDel="000B06B2" w:rsidRDefault="009A63FD" w:rsidP="00E36E4F">
      <w:pPr>
        <w:pStyle w:val="Heading2"/>
        <w:numPr>
          <w:ilvl w:val="0"/>
          <w:numId w:val="0"/>
        </w:numPr>
        <w:ind w:left="851"/>
        <w:rPr>
          <w:del w:id="58" w:author="Eng Soon Aw" w:date="2024-10-23T11:55:00Z" w16du:dateUtc="2024-10-23T03:55:00Z"/>
          <w:rFonts w:ascii="Calibri" w:eastAsia="SimSun" w:hAnsi="Calibri" w:cstheme="minorBidi"/>
          <w:b w:val="0"/>
          <w:bCs/>
          <w:caps w:val="0"/>
          <w:color w:val="auto"/>
          <w:sz w:val="22"/>
          <w:szCs w:val="22"/>
          <w:lang w:val="en-US" w:eastAsia="zh-CN"/>
        </w:rPr>
      </w:pPr>
      <w:bookmarkStart w:id="59" w:name="_Toc179360258"/>
      <w:del w:id="60" w:author="Eng Soon Aw" w:date="2024-10-23T11:55:00Z" w16du:dateUtc="2024-10-23T03:55:00Z">
        <w:r w:rsidRPr="004848DD" w:rsidDel="000B06B2">
          <w:rPr>
            <w:rFonts w:ascii="Calibri" w:eastAsia="SimSun" w:hAnsi="Calibri" w:cstheme="minorBidi" w:hint="eastAsia"/>
            <w:b w:val="0"/>
            <w:bCs/>
            <w:caps w:val="0"/>
            <w:color w:val="auto"/>
            <w:sz w:val="22"/>
            <w:szCs w:val="22"/>
            <w:lang w:val="en-US" w:eastAsia="zh-CN"/>
          </w:rPr>
          <w:delText>Th</w:delText>
        </w:r>
        <w:r w:rsidDel="000B06B2">
          <w:rPr>
            <w:rFonts w:ascii="Calibri" w:eastAsia="SimSun" w:hAnsi="Calibri" w:cstheme="minorBidi"/>
            <w:b w:val="0"/>
            <w:bCs/>
            <w:caps w:val="0"/>
            <w:color w:val="auto"/>
            <w:sz w:val="22"/>
            <w:szCs w:val="22"/>
            <w:lang w:val="en-US" w:eastAsia="zh-CN"/>
          </w:rPr>
          <w:delText>is</w:delText>
        </w:r>
        <w:r w:rsidRPr="004848DD" w:rsidDel="000B06B2">
          <w:rPr>
            <w:rFonts w:ascii="Calibri" w:eastAsia="SimSun" w:hAnsi="Calibri" w:cstheme="minorBidi" w:hint="eastAsia"/>
            <w:b w:val="0"/>
            <w:bCs/>
            <w:caps w:val="0"/>
            <w:color w:val="auto"/>
            <w:sz w:val="22"/>
            <w:szCs w:val="22"/>
            <w:lang w:val="en-US" w:eastAsia="zh-CN"/>
          </w:rPr>
          <w:delText xml:space="preserve"> guideline focus</w:delText>
        </w:r>
        <w:r w:rsidDel="000B06B2">
          <w:rPr>
            <w:rFonts w:ascii="Calibri" w:eastAsia="SimSun" w:hAnsi="Calibri" w:cstheme="minorBidi"/>
            <w:b w:val="0"/>
            <w:bCs/>
            <w:caps w:val="0"/>
            <w:color w:val="auto"/>
            <w:sz w:val="22"/>
            <w:szCs w:val="22"/>
            <w:lang w:val="en-US" w:eastAsia="zh-CN"/>
          </w:rPr>
          <w:delText>es</w:delText>
        </w:r>
        <w:r w:rsidRPr="004848DD" w:rsidDel="000B06B2">
          <w:rPr>
            <w:rFonts w:ascii="Calibri" w:eastAsia="SimSun" w:hAnsi="Calibri" w:cstheme="minorBidi" w:hint="eastAsia"/>
            <w:b w:val="0"/>
            <w:bCs/>
            <w:caps w:val="0"/>
            <w:color w:val="auto"/>
            <w:sz w:val="22"/>
            <w:szCs w:val="22"/>
            <w:lang w:val="en-US" w:eastAsia="zh-CN"/>
          </w:rPr>
          <w:delText xml:space="preserve"> on </w:delText>
        </w:r>
        <w:r w:rsidDel="000B06B2">
          <w:rPr>
            <w:rFonts w:ascii="Calibri" w:eastAsia="SimSun" w:hAnsi="Calibri" w:cstheme="minorBidi"/>
            <w:b w:val="0"/>
            <w:bCs/>
            <w:caps w:val="0"/>
            <w:color w:val="auto"/>
            <w:sz w:val="22"/>
            <w:szCs w:val="22"/>
            <w:lang w:val="en-US" w:eastAsia="zh-CN"/>
          </w:rPr>
          <w:delText xml:space="preserve">the </w:delText>
        </w:r>
        <w:r w:rsidRPr="004848DD" w:rsidDel="000B06B2">
          <w:rPr>
            <w:rFonts w:ascii="Calibri" w:eastAsia="SimSun" w:hAnsi="Calibri" w:cstheme="minorBidi" w:hint="eastAsia"/>
            <w:b w:val="0"/>
            <w:bCs/>
            <w:caps w:val="0"/>
            <w:color w:val="auto"/>
            <w:sz w:val="22"/>
            <w:szCs w:val="22"/>
            <w:lang w:val="en-US" w:eastAsia="zh-CN"/>
          </w:rPr>
          <w:delText>nature of buoy tenders highlight</w:delText>
        </w:r>
        <w:r w:rsidDel="000B06B2">
          <w:rPr>
            <w:rFonts w:ascii="Calibri" w:eastAsia="SimSun" w:hAnsi="Calibri" w:cstheme="minorBidi"/>
            <w:b w:val="0"/>
            <w:bCs/>
            <w:caps w:val="0"/>
            <w:color w:val="auto"/>
            <w:sz w:val="22"/>
            <w:szCs w:val="22"/>
            <w:lang w:val="en-US" w:eastAsia="zh-CN"/>
          </w:rPr>
          <w:delText>ing</w:delText>
        </w:r>
        <w:r w:rsidRPr="004848DD" w:rsidDel="000B06B2">
          <w:rPr>
            <w:rFonts w:ascii="Calibri" w:eastAsia="SimSun" w:hAnsi="Calibri" w:cstheme="minorBidi" w:hint="eastAsia"/>
            <w:b w:val="0"/>
            <w:bCs/>
            <w:caps w:val="0"/>
            <w:color w:val="auto"/>
            <w:sz w:val="22"/>
            <w:szCs w:val="22"/>
            <w:lang w:val="en-US" w:eastAsia="zh-CN"/>
          </w:rPr>
          <w:delText xml:space="preserve"> safety </w:delText>
        </w:r>
        <w:r w:rsidRPr="004848DD" w:rsidDel="000B06B2">
          <w:rPr>
            <w:rFonts w:ascii="Calibri" w:eastAsia="SimSun" w:hAnsi="Calibri" w:cstheme="minorBidi"/>
            <w:b w:val="0"/>
            <w:bCs/>
            <w:caps w:val="0"/>
            <w:color w:val="auto"/>
            <w:sz w:val="22"/>
            <w:szCs w:val="22"/>
            <w:lang w:val="en-US" w:eastAsia="zh-CN"/>
          </w:rPr>
          <w:delText>guidance</w:delText>
        </w:r>
        <w:r w:rsidDel="000B06B2">
          <w:rPr>
            <w:rFonts w:ascii="Calibri" w:eastAsia="SimSun" w:hAnsi="Calibri" w:cstheme="minorBidi"/>
            <w:b w:val="0"/>
            <w:bCs/>
            <w:caps w:val="0"/>
            <w:color w:val="auto"/>
            <w:sz w:val="22"/>
            <w:szCs w:val="22"/>
            <w:lang w:val="en-US" w:eastAsia="zh-CN"/>
          </w:rPr>
          <w:delText xml:space="preserve"> and operational considerations.</w:delText>
        </w:r>
        <w:r w:rsidR="00181292" w:rsidRPr="004848DD" w:rsidDel="000B06B2">
          <w:rPr>
            <w:rFonts w:ascii="Calibri" w:eastAsia="SimSun" w:hAnsi="Calibri" w:cstheme="minorBidi" w:hint="eastAsia"/>
            <w:b w:val="0"/>
            <w:bCs/>
            <w:caps w:val="0"/>
            <w:color w:val="auto"/>
            <w:sz w:val="22"/>
            <w:szCs w:val="22"/>
            <w:lang w:val="en-US" w:eastAsia="zh-CN"/>
          </w:rPr>
          <w:delText xml:space="preserve"> </w:delText>
        </w:r>
        <w:r w:rsidR="00E36E4F" w:rsidDel="000B06B2">
          <w:rPr>
            <w:rFonts w:ascii="Calibri" w:eastAsia="SimSun" w:hAnsi="Calibri" w:cstheme="minorBidi"/>
            <w:b w:val="0"/>
            <w:bCs/>
            <w:caps w:val="0"/>
            <w:color w:val="auto"/>
            <w:sz w:val="22"/>
            <w:szCs w:val="22"/>
            <w:lang w:val="en-US" w:eastAsia="zh-CN"/>
          </w:rPr>
          <w:delText xml:space="preserve">At present there are no recommendations or guidance </w:delText>
        </w:r>
        <w:r w:rsidDel="000B06B2">
          <w:rPr>
            <w:rFonts w:ascii="Calibri" w:eastAsia="SimSun" w:hAnsi="Calibri" w:cstheme="minorBidi"/>
            <w:b w:val="0"/>
            <w:bCs/>
            <w:caps w:val="0"/>
            <w:color w:val="auto"/>
            <w:sz w:val="22"/>
            <w:szCs w:val="22"/>
            <w:lang w:val="en-US" w:eastAsia="zh-CN"/>
          </w:rPr>
          <w:delText>contained within</w:delText>
        </w:r>
        <w:r w:rsidR="00E36E4F" w:rsidDel="000B06B2">
          <w:rPr>
            <w:rFonts w:ascii="Calibri" w:eastAsia="SimSun" w:hAnsi="Calibri" w:cstheme="minorBidi"/>
            <w:b w:val="0"/>
            <w:bCs/>
            <w:caps w:val="0"/>
            <w:color w:val="auto"/>
            <w:sz w:val="22"/>
            <w:szCs w:val="22"/>
            <w:lang w:val="en-US" w:eastAsia="zh-CN"/>
          </w:rPr>
          <w:delText xml:space="preserve"> IALA technical documentation</w:delText>
        </w:r>
        <w:r w:rsidDel="000B06B2">
          <w:rPr>
            <w:rFonts w:ascii="Calibri" w:eastAsia="SimSun" w:hAnsi="Calibri" w:cstheme="minorBidi"/>
            <w:b w:val="0"/>
            <w:bCs/>
            <w:caps w:val="0"/>
            <w:color w:val="auto"/>
            <w:sz w:val="22"/>
            <w:szCs w:val="22"/>
            <w:lang w:val="en-US" w:eastAsia="zh-CN"/>
          </w:rPr>
          <w:delText xml:space="preserve">, nor </w:delText>
        </w:r>
        <w:r w:rsidRPr="004848DD" w:rsidDel="000B06B2">
          <w:rPr>
            <w:rFonts w:ascii="Calibri" w:eastAsia="SimSun" w:hAnsi="Calibri" w:cstheme="minorBidi"/>
            <w:b w:val="0"/>
            <w:bCs/>
            <w:caps w:val="0"/>
            <w:color w:val="auto"/>
            <w:sz w:val="22"/>
            <w:szCs w:val="22"/>
            <w:lang w:val="en-US" w:eastAsia="zh-CN"/>
          </w:rPr>
          <w:delText xml:space="preserve">existing </w:delText>
        </w:r>
        <w:r w:rsidDel="000B06B2">
          <w:rPr>
            <w:rFonts w:ascii="Calibri" w:eastAsia="SimSun" w:hAnsi="Calibri" w:cstheme="minorBidi"/>
            <w:b w:val="0"/>
            <w:bCs/>
            <w:caps w:val="0"/>
            <w:color w:val="auto"/>
            <w:sz w:val="22"/>
            <w:szCs w:val="22"/>
            <w:lang w:val="en-US" w:eastAsia="zh-CN"/>
          </w:rPr>
          <w:delText>World Wide Academy (</w:delText>
        </w:r>
        <w:r w:rsidRPr="004848DD" w:rsidDel="000B06B2">
          <w:rPr>
            <w:rFonts w:ascii="Calibri" w:eastAsia="SimSun" w:hAnsi="Calibri" w:cstheme="minorBidi" w:hint="eastAsia"/>
            <w:b w:val="0"/>
            <w:bCs/>
            <w:caps w:val="0"/>
            <w:color w:val="auto"/>
            <w:sz w:val="22"/>
            <w:szCs w:val="22"/>
            <w:lang w:val="en-US" w:eastAsia="zh-CN"/>
          </w:rPr>
          <w:delText>WWA</w:delText>
        </w:r>
        <w:r w:rsidDel="000B06B2">
          <w:rPr>
            <w:rFonts w:ascii="Calibri" w:eastAsia="SimSun" w:hAnsi="Calibri" w:cstheme="minorBidi"/>
            <w:b w:val="0"/>
            <w:bCs/>
            <w:caps w:val="0"/>
            <w:color w:val="auto"/>
            <w:sz w:val="22"/>
            <w:szCs w:val="22"/>
            <w:lang w:val="en-US" w:eastAsia="zh-CN"/>
          </w:rPr>
          <w:delText>)</w:delText>
        </w:r>
        <w:r w:rsidRPr="004848DD" w:rsidDel="000B06B2">
          <w:rPr>
            <w:rFonts w:ascii="Calibri" w:eastAsia="SimSun" w:hAnsi="Calibri" w:cstheme="minorBidi" w:hint="eastAsia"/>
            <w:b w:val="0"/>
            <w:bCs/>
            <w:caps w:val="0"/>
            <w:color w:val="auto"/>
            <w:sz w:val="22"/>
            <w:szCs w:val="22"/>
            <w:lang w:val="en-US" w:eastAsia="zh-CN"/>
          </w:rPr>
          <w:delText xml:space="preserve"> training courses</w:delText>
        </w:r>
        <w:r w:rsidDel="000B06B2">
          <w:rPr>
            <w:rFonts w:ascii="Calibri" w:eastAsia="SimSun" w:hAnsi="Calibri" w:cstheme="minorBidi"/>
            <w:b w:val="0"/>
            <w:bCs/>
            <w:caps w:val="0"/>
            <w:color w:val="auto"/>
            <w:sz w:val="22"/>
            <w:szCs w:val="22"/>
            <w:lang w:val="en-US" w:eastAsia="zh-CN"/>
          </w:rPr>
          <w:delText xml:space="preserve"> focused on buoy </w:delText>
        </w:r>
      </w:del>
      <w:del w:id="61" w:author="Eng Soon Aw" w:date="2024-10-23T11:53:00Z" w16du:dateUtc="2024-10-23T03:53:00Z">
        <w:r w:rsidDel="001E291A">
          <w:rPr>
            <w:rFonts w:ascii="Calibri" w:eastAsia="SimSun" w:hAnsi="Calibri" w:cstheme="minorBidi"/>
            <w:b w:val="0"/>
            <w:bCs/>
            <w:caps w:val="0"/>
            <w:color w:val="auto"/>
            <w:sz w:val="22"/>
            <w:szCs w:val="22"/>
            <w:lang w:val="en-US" w:eastAsia="zh-CN"/>
          </w:rPr>
          <w:delText>tend</w:delText>
        </w:r>
        <w:r w:rsidR="00915429" w:rsidDel="001E291A">
          <w:rPr>
            <w:rFonts w:ascii="Calibri" w:eastAsia="SimSun" w:hAnsi="Calibri" w:cstheme="minorBidi"/>
            <w:b w:val="0"/>
            <w:bCs/>
            <w:caps w:val="0"/>
            <w:color w:val="auto"/>
            <w:sz w:val="22"/>
            <w:szCs w:val="22"/>
            <w:lang w:val="en-US" w:eastAsia="zh-CN"/>
          </w:rPr>
          <w:delText>ing</w:delText>
        </w:r>
        <w:r w:rsidDel="001E291A">
          <w:rPr>
            <w:rFonts w:ascii="Calibri" w:eastAsia="SimSun" w:hAnsi="Calibri" w:cstheme="minorBidi"/>
            <w:b w:val="0"/>
            <w:bCs/>
            <w:caps w:val="0"/>
            <w:color w:val="auto"/>
            <w:sz w:val="22"/>
            <w:szCs w:val="22"/>
            <w:lang w:val="en-US" w:eastAsia="zh-CN"/>
          </w:rPr>
          <w:delText xml:space="preserve"> </w:delText>
        </w:r>
      </w:del>
      <w:del w:id="62" w:author="Eng Soon Aw" w:date="2024-10-23T11:55:00Z" w16du:dateUtc="2024-10-23T03:55:00Z">
        <w:r w:rsidDel="000B06B2">
          <w:rPr>
            <w:rFonts w:ascii="Calibri" w:eastAsia="SimSun" w:hAnsi="Calibri" w:cstheme="minorBidi"/>
            <w:b w:val="0"/>
            <w:bCs/>
            <w:caps w:val="0"/>
            <w:color w:val="auto"/>
            <w:sz w:val="22"/>
            <w:szCs w:val="22"/>
            <w:lang w:val="en-US" w:eastAsia="zh-CN"/>
          </w:rPr>
          <w:delText>operations.</w:delText>
        </w:r>
        <w:bookmarkEnd w:id="59"/>
      </w:del>
    </w:p>
    <w:p w14:paraId="3A1F1AC2" w14:textId="77777777" w:rsidR="00181292" w:rsidRPr="00181292" w:rsidRDefault="00181292" w:rsidP="00181292">
      <w:pPr>
        <w:rPr>
          <w:lang w:val="en-US" w:eastAsia="zh-CN"/>
        </w:rPr>
      </w:pPr>
    </w:p>
    <w:p w14:paraId="4F39F9E6" w14:textId="277F7B29" w:rsidR="00D7050C" w:rsidDel="0025603B" w:rsidRDefault="00D7050C" w:rsidP="00983287">
      <w:pPr>
        <w:pStyle w:val="Heading1"/>
        <w:rPr>
          <w:del w:id="63" w:author="Eng Soon Aw" w:date="2024-10-23T12:00:00Z" w16du:dateUtc="2024-10-23T04:00:00Z"/>
        </w:rPr>
      </w:pPr>
      <w:bookmarkStart w:id="64" w:name="_Toc179360259"/>
      <w:commentRangeStart w:id="65"/>
      <w:del w:id="66" w:author="Eng Soon Aw" w:date="2024-10-23T12:00:00Z" w16du:dateUtc="2024-10-23T04:00:00Z">
        <w:r w:rsidDel="0025603B">
          <w:lastRenderedPageBreak/>
          <w:delText>B</w:delText>
        </w:r>
        <w:r w:rsidR="009A63FD" w:rsidDel="0025603B">
          <w:delText>UOY TENDER OPERATIONS</w:delText>
        </w:r>
        <w:bookmarkEnd w:id="64"/>
      </w:del>
    </w:p>
    <w:p w14:paraId="685F762F" w14:textId="517780E5" w:rsidR="00D7050C" w:rsidRPr="00237F04" w:rsidDel="0025603B" w:rsidRDefault="009A63FD" w:rsidP="00412359">
      <w:pPr>
        <w:pStyle w:val="Heading1"/>
        <w:numPr>
          <w:ilvl w:val="0"/>
          <w:numId w:val="0"/>
        </w:numPr>
        <w:ind w:left="709"/>
        <w:rPr>
          <w:del w:id="67" w:author="Eng Soon Aw" w:date="2024-10-23T12:00:00Z" w16du:dateUtc="2024-10-23T04:00:00Z"/>
          <w:rFonts w:asciiTheme="minorHAnsi" w:eastAsiaTheme="minorHAnsi" w:hAnsiTheme="minorHAnsi" w:cstheme="minorBidi"/>
          <w:b w:val="0"/>
          <w:bCs w:val="0"/>
          <w:caps w:val="0"/>
          <w:color w:val="auto"/>
          <w:sz w:val="22"/>
          <w:szCs w:val="22"/>
        </w:rPr>
      </w:pPr>
      <w:bookmarkStart w:id="68" w:name="_Toc179360260"/>
      <w:del w:id="69" w:author="Eng Soon Aw" w:date="2024-10-23T12:00:00Z" w16du:dateUtc="2024-10-23T04:00:00Z">
        <w:r w:rsidDel="0025603B">
          <w:rPr>
            <w:rFonts w:asciiTheme="minorHAnsi" w:eastAsiaTheme="minorHAnsi" w:hAnsiTheme="minorHAnsi" w:cstheme="minorBidi"/>
            <w:b w:val="0"/>
            <w:bCs w:val="0"/>
            <w:caps w:val="0"/>
            <w:color w:val="auto"/>
            <w:sz w:val="22"/>
            <w:szCs w:val="22"/>
          </w:rPr>
          <w:delText>B</w:delText>
        </w:r>
        <w:r w:rsidR="00D7050C" w:rsidRPr="00237F04" w:rsidDel="0025603B">
          <w:rPr>
            <w:rFonts w:asciiTheme="minorHAnsi" w:eastAsiaTheme="minorHAnsi" w:hAnsiTheme="minorHAnsi" w:cstheme="minorBidi"/>
            <w:b w:val="0"/>
            <w:bCs w:val="0"/>
            <w:caps w:val="0"/>
            <w:color w:val="auto"/>
            <w:sz w:val="22"/>
            <w:szCs w:val="22"/>
          </w:rPr>
          <w:delText xml:space="preserve">uoy </w:delText>
        </w:r>
        <w:r w:rsidR="001E291A" w:rsidRPr="00237F04" w:rsidDel="0025603B">
          <w:rPr>
            <w:rFonts w:asciiTheme="minorHAnsi" w:eastAsiaTheme="minorHAnsi" w:hAnsiTheme="minorHAnsi" w:cstheme="minorBidi"/>
            <w:b w:val="0"/>
            <w:bCs w:val="0"/>
            <w:caps w:val="0"/>
            <w:color w:val="auto"/>
            <w:sz w:val="22"/>
            <w:szCs w:val="22"/>
          </w:rPr>
          <w:delText>Tender</w:delText>
        </w:r>
        <w:r w:rsidR="001E291A" w:rsidDel="0025603B">
          <w:rPr>
            <w:rFonts w:asciiTheme="minorHAnsi" w:eastAsiaTheme="minorHAnsi" w:hAnsiTheme="minorHAnsi" w:cstheme="minorBidi"/>
            <w:b w:val="0"/>
            <w:bCs w:val="0"/>
            <w:caps w:val="0"/>
            <w:color w:val="auto"/>
            <w:sz w:val="22"/>
            <w:szCs w:val="22"/>
          </w:rPr>
          <w:delText xml:space="preserve">s </w:delText>
        </w:r>
        <w:r w:rsidR="00D7050C" w:rsidRPr="00237F04" w:rsidDel="0025603B">
          <w:rPr>
            <w:rFonts w:asciiTheme="minorHAnsi" w:eastAsiaTheme="minorHAnsi" w:hAnsiTheme="minorHAnsi" w:cstheme="minorBidi"/>
            <w:b w:val="0"/>
            <w:bCs w:val="0"/>
            <w:caps w:val="0"/>
            <w:color w:val="auto"/>
            <w:sz w:val="22"/>
            <w:szCs w:val="22"/>
          </w:rPr>
          <w:delText>frequently carr</w:delText>
        </w:r>
        <w:r w:rsidDel="0025603B">
          <w:rPr>
            <w:rFonts w:asciiTheme="minorHAnsi" w:eastAsiaTheme="minorHAnsi" w:hAnsiTheme="minorHAnsi" w:cstheme="minorBidi"/>
            <w:b w:val="0"/>
            <w:bCs w:val="0"/>
            <w:caps w:val="0"/>
            <w:color w:val="auto"/>
            <w:sz w:val="22"/>
            <w:szCs w:val="22"/>
          </w:rPr>
          <w:delText>y</w:delText>
        </w:r>
        <w:r w:rsidR="00D7050C" w:rsidRPr="00237F04" w:rsidDel="0025603B">
          <w:rPr>
            <w:rFonts w:asciiTheme="minorHAnsi" w:eastAsiaTheme="minorHAnsi" w:hAnsiTheme="minorHAnsi" w:cstheme="minorBidi"/>
            <w:b w:val="0"/>
            <w:bCs w:val="0"/>
            <w:caps w:val="0"/>
            <w:color w:val="auto"/>
            <w:sz w:val="22"/>
            <w:szCs w:val="22"/>
          </w:rPr>
          <w:delText xml:space="preserve"> out activities such as </w:delText>
        </w:r>
        <w:r w:rsidDel="0025603B">
          <w:rPr>
            <w:rFonts w:asciiTheme="minorHAnsi" w:eastAsiaTheme="minorHAnsi" w:hAnsiTheme="minorHAnsi" w:cstheme="minorBidi"/>
            <w:b w:val="0"/>
            <w:bCs w:val="0"/>
            <w:caps w:val="0"/>
            <w:color w:val="auto"/>
            <w:sz w:val="22"/>
            <w:szCs w:val="22"/>
          </w:rPr>
          <w:delText xml:space="preserve">retrieving </w:delText>
        </w:r>
        <w:r w:rsidR="00D7050C" w:rsidRPr="00237F04" w:rsidDel="0025603B">
          <w:rPr>
            <w:rFonts w:asciiTheme="minorHAnsi" w:eastAsiaTheme="minorHAnsi" w:hAnsiTheme="minorHAnsi" w:cstheme="minorBidi"/>
            <w:b w:val="0"/>
            <w:bCs w:val="0"/>
            <w:caps w:val="0"/>
            <w:color w:val="auto"/>
            <w:sz w:val="22"/>
            <w:szCs w:val="22"/>
          </w:rPr>
          <w:delText xml:space="preserve">and </w:delText>
        </w:r>
        <w:r w:rsidDel="0025603B">
          <w:rPr>
            <w:rFonts w:asciiTheme="minorHAnsi" w:eastAsiaTheme="minorHAnsi" w:hAnsiTheme="minorHAnsi" w:cstheme="minorBidi"/>
            <w:b w:val="0"/>
            <w:bCs w:val="0"/>
            <w:caps w:val="0"/>
            <w:color w:val="auto"/>
            <w:sz w:val="22"/>
            <w:szCs w:val="22"/>
          </w:rPr>
          <w:delText>deploying</w:delText>
        </w:r>
        <w:r w:rsidR="00D7050C" w:rsidRPr="00237F04" w:rsidDel="0025603B">
          <w:rPr>
            <w:rFonts w:asciiTheme="minorHAnsi" w:eastAsiaTheme="minorHAnsi" w:hAnsiTheme="minorHAnsi" w:cstheme="minorBidi"/>
            <w:b w:val="0"/>
            <w:bCs w:val="0"/>
            <w:caps w:val="0"/>
            <w:color w:val="auto"/>
            <w:sz w:val="22"/>
            <w:szCs w:val="22"/>
          </w:rPr>
          <w:delText xml:space="preserve"> </w:delText>
        </w:r>
        <w:r w:rsidDel="0025603B">
          <w:rPr>
            <w:rFonts w:asciiTheme="minorHAnsi" w:eastAsiaTheme="minorHAnsi" w:hAnsiTheme="minorHAnsi" w:cstheme="minorBidi"/>
            <w:b w:val="0"/>
            <w:bCs w:val="0"/>
            <w:caps w:val="0"/>
            <w:color w:val="auto"/>
            <w:sz w:val="22"/>
            <w:szCs w:val="22"/>
          </w:rPr>
          <w:delText xml:space="preserve">AtoN </w:delText>
        </w:r>
        <w:r w:rsidR="00D7050C" w:rsidRPr="00237F04" w:rsidDel="0025603B">
          <w:rPr>
            <w:rFonts w:asciiTheme="minorHAnsi" w:eastAsiaTheme="minorHAnsi" w:hAnsiTheme="minorHAnsi" w:cstheme="minorBidi"/>
            <w:b w:val="0"/>
            <w:bCs w:val="0"/>
            <w:caps w:val="0"/>
            <w:color w:val="auto"/>
            <w:sz w:val="22"/>
            <w:szCs w:val="22"/>
          </w:rPr>
          <w:delText>equipment a</w:delText>
        </w:r>
        <w:r w:rsidDel="0025603B">
          <w:rPr>
            <w:rFonts w:asciiTheme="minorHAnsi" w:eastAsiaTheme="minorHAnsi" w:hAnsiTheme="minorHAnsi" w:cstheme="minorBidi"/>
            <w:b w:val="0"/>
            <w:bCs w:val="0"/>
            <w:caps w:val="0"/>
            <w:color w:val="auto"/>
            <w:sz w:val="22"/>
            <w:szCs w:val="22"/>
          </w:rPr>
          <w:delText>t</w:delText>
        </w:r>
        <w:r w:rsidR="00D7050C" w:rsidRPr="00237F04" w:rsidDel="0025603B">
          <w:rPr>
            <w:rFonts w:asciiTheme="minorHAnsi" w:eastAsiaTheme="minorHAnsi" w:hAnsiTheme="minorHAnsi" w:cstheme="minorBidi"/>
            <w:b w:val="0"/>
            <w:bCs w:val="0"/>
            <w:caps w:val="0"/>
            <w:color w:val="auto"/>
            <w:sz w:val="22"/>
            <w:szCs w:val="22"/>
          </w:rPr>
          <w:delText xml:space="preserve"> the edges of waterways, shallow points, or near reefs. These activities are difficult and have high safety risks requiring operators to have </w:delText>
        </w:r>
        <w:r w:rsidDel="0025603B">
          <w:rPr>
            <w:rFonts w:asciiTheme="minorHAnsi" w:eastAsiaTheme="minorHAnsi" w:hAnsiTheme="minorHAnsi" w:cstheme="minorBidi"/>
            <w:b w:val="0"/>
            <w:bCs w:val="0"/>
            <w:caps w:val="0"/>
            <w:color w:val="auto"/>
            <w:sz w:val="22"/>
            <w:szCs w:val="22"/>
          </w:rPr>
          <w:delText>special</w:delText>
        </w:r>
        <w:r w:rsidR="00D7050C" w:rsidRPr="00237F04" w:rsidDel="0025603B">
          <w:rPr>
            <w:rFonts w:asciiTheme="minorHAnsi" w:eastAsiaTheme="minorHAnsi" w:hAnsiTheme="minorHAnsi" w:cstheme="minorBidi"/>
            <w:b w:val="0"/>
            <w:bCs w:val="0"/>
            <w:caps w:val="0"/>
            <w:color w:val="auto"/>
            <w:sz w:val="22"/>
            <w:szCs w:val="22"/>
          </w:rPr>
          <w:delText xml:space="preserve"> skills</w:delText>
        </w:r>
        <w:bookmarkStart w:id="70" w:name="OLE_LINK3"/>
        <w:r w:rsidR="00D7050C" w:rsidRPr="00237F04" w:rsidDel="0025603B">
          <w:rPr>
            <w:rFonts w:asciiTheme="minorHAnsi" w:eastAsiaTheme="minorHAnsi" w:hAnsiTheme="minorHAnsi" w:cstheme="minorBidi"/>
            <w:b w:val="0"/>
            <w:bCs w:val="0"/>
            <w:caps w:val="0"/>
            <w:color w:val="auto"/>
            <w:sz w:val="22"/>
            <w:szCs w:val="22"/>
          </w:rPr>
          <w:delText xml:space="preserve"> and</w:delText>
        </w:r>
        <w:r w:rsidDel="0025603B">
          <w:rPr>
            <w:rFonts w:asciiTheme="minorHAnsi" w:eastAsiaTheme="minorHAnsi" w:hAnsiTheme="minorHAnsi" w:cstheme="minorBidi"/>
            <w:b w:val="0"/>
            <w:bCs w:val="0"/>
            <w:caps w:val="0"/>
            <w:color w:val="auto"/>
            <w:sz w:val="22"/>
            <w:szCs w:val="22"/>
          </w:rPr>
          <w:delText xml:space="preserve"> strictly</w:delText>
        </w:r>
        <w:r w:rsidR="00D7050C" w:rsidRPr="00237F04" w:rsidDel="0025603B">
          <w:rPr>
            <w:rFonts w:asciiTheme="minorHAnsi" w:eastAsiaTheme="minorHAnsi" w:hAnsiTheme="minorHAnsi" w:cstheme="minorBidi"/>
            <w:b w:val="0"/>
            <w:bCs w:val="0"/>
            <w:caps w:val="0"/>
            <w:color w:val="auto"/>
            <w:sz w:val="22"/>
            <w:szCs w:val="22"/>
          </w:rPr>
          <w:delText xml:space="preserve"> </w:delText>
        </w:r>
        <w:r w:rsidDel="0025603B">
          <w:rPr>
            <w:rFonts w:asciiTheme="minorHAnsi" w:eastAsiaTheme="minorHAnsi" w:hAnsiTheme="minorHAnsi" w:cstheme="minorBidi"/>
            <w:b w:val="0"/>
            <w:bCs w:val="0"/>
            <w:caps w:val="0"/>
            <w:color w:val="auto"/>
            <w:sz w:val="22"/>
            <w:szCs w:val="22"/>
          </w:rPr>
          <w:delText xml:space="preserve">adhere to </w:delText>
        </w:r>
        <w:r w:rsidR="00D7050C" w:rsidRPr="00237F04" w:rsidDel="0025603B">
          <w:rPr>
            <w:rFonts w:asciiTheme="minorHAnsi" w:eastAsiaTheme="minorHAnsi" w:hAnsiTheme="minorHAnsi" w:cstheme="minorBidi"/>
            <w:b w:val="0"/>
            <w:bCs w:val="0"/>
            <w:caps w:val="0"/>
            <w:color w:val="auto"/>
            <w:sz w:val="22"/>
            <w:szCs w:val="22"/>
          </w:rPr>
          <w:delText xml:space="preserve">risk prevention </w:delText>
        </w:r>
        <w:r w:rsidDel="0025603B">
          <w:rPr>
            <w:rFonts w:asciiTheme="minorHAnsi" w:eastAsiaTheme="minorHAnsi" w:hAnsiTheme="minorHAnsi" w:cstheme="minorBidi"/>
            <w:b w:val="0"/>
            <w:bCs w:val="0"/>
            <w:caps w:val="0"/>
            <w:color w:val="auto"/>
            <w:sz w:val="22"/>
            <w:szCs w:val="22"/>
          </w:rPr>
          <w:delText>protocols</w:delText>
        </w:r>
        <w:r w:rsidR="00D7050C" w:rsidRPr="00237F04" w:rsidDel="0025603B">
          <w:rPr>
            <w:rFonts w:asciiTheme="minorHAnsi" w:eastAsiaTheme="minorHAnsi" w:hAnsiTheme="minorHAnsi" w:cstheme="minorBidi"/>
            <w:b w:val="0"/>
            <w:bCs w:val="0"/>
            <w:caps w:val="0"/>
            <w:color w:val="auto"/>
            <w:sz w:val="22"/>
            <w:szCs w:val="22"/>
          </w:rPr>
          <w:delText>.</w:delText>
        </w:r>
        <w:bookmarkEnd w:id="70"/>
        <w:r w:rsidR="00D7050C" w:rsidRPr="00237F04" w:rsidDel="0025603B">
          <w:rPr>
            <w:rFonts w:asciiTheme="minorHAnsi" w:eastAsiaTheme="minorHAnsi" w:hAnsiTheme="minorHAnsi" w:cstheme="minorBidi"/>
            <w:b w:val="0"/>
            <w:bCs w:val="0"/>
            <w:caps w:val="0"/>
            <w:color w:val="auto"/>
            <w:sz w:val="22"/>
            <w:szCs w:val="22"/>
          </w:rPr>
          <w:delText xml:space="preserve"> </w:delText>
        </w:r>
        <w:r w:rsidDel="0025603B">
          <w:rPr>
            <w:rFonts w:asciiTheme="minorHAnsi" w:eastAsiaTheme="minorHAnsi" w:hAnsiTheme="minorHAnsi" w:cstheme="minorBidi"/>
            <w:b w:val="0"/>
            <w:bCs w:val="0"/>
            <w:caps w:val="0"/>
            <w:color w:val="auto"/>
            <w:sz w:val="22"/>
            <w:szCs w:val="22"/>
          </w:rPr>
          <w:delText>Making</w:delText>
        </w:r>
        <w:r w:rsidR="00D7050C" w:rsidRPr="00237F04" w:rsidDel="0025603B">
          <w:rPr>
            <w:rFonts w:asciiTheme="minorHAnsi" w:eastAsiaTheme="minorHAnsi" w:hAnsiTheme="minorHAnsi" w:cstheme="minorBidi"/>
            <w:b w:val="0"/>
            <w:bCs w:val="0"/>
            <w:caps w:val="0"/>
            <w:color w:val="auto"/>
            <w:sz w:val="22"/>
            <w:szCs w:val="22"/>
          </w:rPr>
          <w:delText xml:space="preserve"> buoy tender activities efficient and safe has always been an important aspect of the work of the competent authorities.</w:delText>
        </w:r>
        <w:bookmarkEnd w:id="68"/>
        <w:r w:rsidR="00D7050C" w:rsidRPr="00237F04" w:rsidDel="0025603B">
          <w:rPr>
            <w:rFonts w:asciiTheme="minorHAnsi" w:eastAsiaTheme="minorHAnsi" w:hAnsiTheme="minorHAnsi" w:cstheme="minorBidi"/>
            <w:b w:val="0"/>
            <w:bCs w:val="0"/>
            <w:caps w:val="0"/>
            <w:color w:val="auto"/>
            <w:sz w:val="22"/>
            <w:szCs w:val="22"/>
          </w:rPr>
          <w:delText xml:space="preserve"> </w:delText>
        </w:r>
        <w:commentRangeEnd w:id="65"/>
        <w:r w:rsidR="00A826D7" w:rsidDel="0025603B">
          <w:rPr>
            <w:rStyle w:val="CommentReference"/>
            <w:rFonts w:asciiTheme="minorHAnsi" w:eastAsiaTheme="minorHAnsi" w:hAnsiTheme="minorHAnsi" w:cstheme="minorBidi"/>
            <w:b w:val="0"/>
            <w:bCs w:val="0"/>
            <w:caps w:val="0"/>
            <w:color w:val="auto"/>
          </w:rPr>
          <w:commentReference w:id="65"/>
        </w:r>
      </w:del>
    </w:p>
    <w:p w14:paraId="788B18A6" w14:textId="77777777" w:rsidR="00D7050C" w:rsidRPr="00D7050C" w:rsidRDefault="00D7050C" w:rsidP="00D7050C"/>
    <w:p w14:paraId="48FD4003" w14:textId="19578FF2" w:rsidR="0046464D" w:rsidRPr="00F55AD7" w:rsidRDefault="0048031A" w:rsidP="00983287">
      <w:pPr>
        <w:pStyle w:val="Heading1"/>
      </w:pPr>
      <w:bookmarkStart w:id="71" w:name="_Toc179360261"/>
      <w:r>
        <w:t>Aims and Objectives</w:t>
      </w:r>
      <w:bookmarkEnd w:id="71"/>
    </w:p>
    <w:p w14:paraId="368D9D6A" w14:textId="77777777" w:rsidR="0046464D" w:rsidRPr="00F55AD7" w:rsidRDefault="0046464D" w:rsidP="0046464D">
      <w:pPr>
        <w:pStyle w:val="Heading1separationline"/>
      </w:pPr>
    </w:p>
    <w:p w14:paraId="6C10091E" w14:textId="4325888E" w:rsidR="0025296E" w:rsidRPr="00D27879" w:rsidRDefault="0048031A" w:rsidP="00D27879">
      <w:pPr>
        <w:pStyle w:val="BodyTextIndent"/>
        <w:ind w:left="708"/>
        <w:jc w:val="both"/>
        <w:rPr>
          <w:sz w:val="22"/>
        </w:rPr>
      </w:pPr>
      <w:bookmarkStart w:id="72" w:name="_Toc60408122"/>
      <w:r w:rsidRPr="00D27879">
        <w:rPr>
          <w:sz w:val="22"/>
        </w:rPr>
        <w:t xml:space="preserve">Provide guidance </w:t>
      </w:r>
      <w:commentRangeStart w:id="73"/>
      <w:r w:rsidR="009A63FD">
        <w:rPr>
          <w:sz w:val="22"/>
        </w:rPr>
        <w:t>to</w:t>
      </w:r>
      <w:r w:rsidRPr="00D27879">
        <w:rPr>
          <w:sz w:val="22"/>
        </w:rPr>
        <w:t xml:space="preserve"> the </w:t>
      </w:r>
      <w:r w:rsidR="00FE77BA" w:rsidRPr="00D27879">
        <w:rPr>
          <w:sz w:val="22"/>
        </w:rPr>
        <w:t xml:space="preserve">Competent Authority </w:t>
      </w:r>
      <w:r w:rsidRPr="00D27879">
        <w:rPr>
          <w:sz w:val="22"/>
        </w:rPr>
        <w:t xml:space="preserve">to </w:t>
      </w:r>
      <w:r w:rsidR="009F3AC7">
        <w:rPr>
          <w:sz w:val="22"/>
        </w:rPr>
        <w:t>manage</w:t>
      </w:r>
      <w:r w:rsidRPr="00D27879">
        <w:rPr>
          <w:sz w:val="22"/>
        </w:rPr>
        <w:t xml:space="preserve"> </w:t>
      </w:r>
      <w:r w:rsidR="004E58D5">
        <w:rPr>
          <w:sz w:val="22"/>
        </w:rPr>
        <w:t xml:space="preserve">buoy </w:t>
      </w:r>
      <w:r w:rsidRPr="00D27879">
        <w:rPr>
          <w:sz w:val="22"/>
        </w:rPr>
        <w:t>tender activities</w:t>
      </w:r>
      <w:commentRangeEnd w:id="73"/>
      <w:r w:rsidR="001C64C1">
        <w:rPr>
          <w:rStyle w:val="CommentReference"/>
        </w:rPr>
        <w:commentReference w:id="73"/>
      </w:r>
      <w:r w:rsidRPr="00D27879">
        <w:rPr>
          <w:sz w:val="22"/>
        </w:rPr>
        <w:t xml:space="preserve">, provide safe operation guidelines for </w:t>
      </w:r>
      <w:r w:rsidR="004E58D5">
        <w:rPr>
          <w:sz w:val="22"/>
        </w:rPr>
        <w:t xml:space="preserve">buoy </w:t>
      </w:r>
      <w:r w:rsidRPr="00D27879">
        <w:rPr>
          <w:sz w:val="22"/>
        </w:rPr>
        <w:t xml:space="preserve">tender </w:t>
      </w:r>
      <w:r w:rsidR="009F3AC7">
        <w:rPr>
          <w:sz w:val="22"/>
        </w:rPr>
        <w:t>operations,</w:t>
      </w:r>
      <w:r w:rsidRPr="00D27879">
        <w:rPr>
          <w:sz w:val="22"/>
        </w:rPr>
        <w:t xml:space="preserve"> and assist the personnel responsible for </w:t>
      </w:r>
      <w:r w:rsidR="004E58D5">
        <w:rPr>
          <w:sz w:val="22"/>
        </w:rPr>
        <w:t xml:space="preserve">buoy </w:t>
      </w:r>
      <w:r w:rsidRPr="00D27879">
        <w:rPr>
          <w:sz w:val="22"/>
        </w:rPr>
        <w:t>tender activities</w:t>
      </w:r>
      <w:r w:rsidR="009F3AC7">
        <w:rPr>
          <w:sz w:val="22"/>
        </w:rPr>
        <w:t xml:space="preserve"> by</w:t>
      </w:r>
      <w:r w:rsidRPr="00D27879">
        <w:rPr>
          <w:sz w:val="22"/>
        </w:rPr>
        <w:t xml:space="preserve"> identify</w:t>
      </w:r>
      <w:r w:rsidR="009F3AC7">
        <w:rPr>
          <w:sz w:val="22"/>
        </w:rPr>
        <w:t>ing</w:t>
      </w:r>
      <w:r w:rsidRPr="00D27879">
        <w:rPr>
          <w:sz w:val="22"/>
        </w:rPr>
        <w:t xml:space="preserve"> safety risks</w:t>
      </w:r>
      <w:r w:rsidR="005A5543">
        <w:rPr>
          <w:sz w:val="22"/>
        </w:rPr>
        <w:t xml:space="preserve">, </w:t>
      </w:r>
      <w:r w:rsidR="007A0ABC">
        <w:rPr>
          <w:sz w:val="22"/>
        </w:rPr>
        <w:t>operational procedures</w:t>
      </w:r>
      <w:r w:rsidR="005A5543">
        <w:rPr>
          <w:sz w:val="22"/>
        </w:rPr>
        <w:t>, and responsibilities.</w:t>
      </w:r>
      <w:r w:rsidRPr="00D27879">
        <w:rPr>
          <w:sz w:val="22"/>
        </w:rPr>
        <w:t xml:space="preserve"> </w:t>
      </w:r>
    </w:p>
    <w:p w14:paraId="3C18E9B0" w14:textId="1193E9ED" w:rsidR="0046464D" w:rsidRPr="00F55AD7" w:rsidRDefault="0048031A" w:rsidP="00983287">
      <w:pPr>
        <w:pStyle w:val="Heading2"/>
      </w:pPr>
      <w:bookmarkStart w:id="74" w:name="_Toc179360262"/>
      <w:bookmarkEnd w:id="72"/>
      <w:r>
        <w:t>Scope of the Guid</w:t>
      </w:r>
      <w:r w:rsidR="002231D0">
        <w:t>E</w:t>
      </w:r>
      <w:r>
        <w:t>line</w:t>
      </w:r>
      <w:bookmarkEnd w:id="74"/>
    </w:p>
    <w:p w14:paraId="22C9D8EF" w14:textId="77777777" w:rsidR="0046464D" w:rsidRPr="00F55AD7" w:rsidRDefault="0046464D" w:rsidP="0046464D">
      <w:pPr>
        <w:pStyle w:val="Heading2separationline"/>
      </w:pPr>
    </w:p>
    <w:p w14:paraId="3422A8DB" w14:textId="4F13DB14" w:rsidR="0048031A" w:rsidRPr="00483900" w:rsidRDefault="002231D0" w:rsidP="00483900">
      <w:pPr>
        <w:pStyle w:val="BodyTextIndent"/>
        <w:ind w:left="708"/>
        <w:jc w:val="both"/>
        <w:rPr>
          <w:sz w:val="22"/>
        </w:rPr>
      </w:pPr>
      <w:bookmarkStart w:id="75" w:name="_Toc59360257"/>
      <w:r>
        <w:rPr>
          <w:sz w:val="22"/>
        </w:rPr>
        <w:t>Provide operating parameters for b</w:t>
      </w:r>
      <w:r w:rsidR="0048031A" w:rsidRPr="00483900">
        <w:rPr>
          <w:sz w:val="22"/>
        </w:rPr>
        <w:t xml:space="preserve">uoy tender activities including the retrieval, </w:t>
      </w:r>
      <w:r w:rsidR="009F3AC7">
        <w:rPr>
          <w:sz w:val="22"/>
        </w:rPr>
        <w:t xml:space="preserve">deployment, positioning, maintenance </w:t>
      </w:r>
      <w:commentRangeStart w:id="76"/>
      <w:r w:rsidR="009F3AC7">
        <w:rPr>
          <w:sz w:val="22"/>
        </w:rPr>
        <w:t xml:space="preserve">and other special operations </w:t>
      </w:r>
      <w:commentRangeEnd w:id="76"/>
      <w:r w:rsidR="00FD0BA4">
        <w:rPr>
          <w:rStyle w:val="CommentReference"/>
        </w:rPr>
        <w:commentReference w:id="76"/>
      </w:r>
      <w:r w:rsidR="009F3AC7">
        <w:rPr>
          <w:sz w:val="22"/>
        </w:rPr>
        <w:t xml:space="preserve">contained </w:t>
      </w:r>
      <w:r w:rsidR="00422554">
        <w:rPr>
          <w:sz w:val="22"/>
        </w:rPr>
        <w:t xml:space="preserve">in </w:t>
      </w:r>
      <w:r w:rsidR="001234CE">
        <w:rPr>
          <w:sz w:val="22"/>
        </w:rPr>
        <w:t>T</w:t>
      </w:r>
      <w:r w:rsidR="00422554">
        <w:rPr>
          <w:sz w:val="22"/>
        </w:rPr>
        <w:t xml:space="preserve">able 1. </w:t>
      </w:r>
      <w:r w:rsidR="0048031A" w:rsidRPr="00483900">
        <w:rPr>
          <w:sz w:val="22"/>
        </w:rPr>
        <w:t xml:space="preserve"> </w:t>
      </w:r>
    </w:p>
    <w:p w14:paraId="0E269B84" w14:textId="4668B651" w:rsidR="0048031A" w:rsidRDefault="0048031A" w:rsidP="0048031A">
      <w:pPr>
        <w:pStyle w:val="Heading2"/>
        <w:rPr>
          <w:rFonts w:eastAsia="SimSun"/>
          <w:lang w:val="en-US" w:eastAsia="zh-CN"/>
        </w:rPr>
      </w:pPr>
      <w:bookmarkStart w:id="77" w:name="_Toc179360263"/>
      <w:bookmarkStart w:id="78" w:name="_Hlk164238689"/>
      <w:r>
        <w:rPr>
          <w:rFonts w:eastAsia="SimSun"/>
          <w:lang w:val="en-US" w:eastAsia="zh-CN"/>
        </w:rPr>
        <w:t>Essential Components of the Guideline</w:t>
      </w:r>
      <w:bookmarkEnd w:id="77"/>
    </w:p>
    <w:p w14:paraId="37C78D75" w14:textId="3FBB57C3" w:rsidR="0025296E" w:rsidRPr="0025296E" w:rsidRDefault="0025296E" w:rsidP="0062169D">
      <w:pPr>
        <w:pStyle w:val="Heading1"/>
        <w:numPr>
          <w:ilvl w:val="0"/>
          <w:numId w:val="0"/>
        </w:numPr>
        <w:ind w:left="708"/>
        <w:rPr>
          <w:rFonts w:ascii="Calibri" w:eastAsia="SimSun" w:hAnsi="Calibri" w:cstheme="minorBidi"/>
          <w:b w:val="0"/>
          <w:bCs w:val="0"/>
          <w:caps w:val="0"/>
          <w:color w:val="auto"/>
          <w:sz w:val="22"/>
          <w:szCs w:val="22"/>
          <w:lang w:val="en-US" w:eastAsia="zh-CN"/>
        </w:rPr>
      </w:pPr>
      <w:bookmarkStart w:id="79" w:name="_Toc179360264"/>
      <w:bookmarkEnd w:id="78"/>
      <w:r w:rsidRPr="0025296E">
        <w:rPr>
          <w:rFonts w:ascii="Calibri" w:eastAsia="SimSun" w:hAnsi="Calibri" w:cstheme="minorBidi" w:hint="eastAsia"/>
          <w:b w:val="0"/>
          <w:bCs w:val="0"/>
          <w:caps w:val="0"/>
          <w:color w:val="auto"/>
          <w:sz w:val="22"/>
          <w:szCs w:val="22"/>
          <w:lang w:val="en-US" w:eastAsia="zh-CN"/>
        </w:rPr>
        <w:t>The guideline contains safety</w:t>
      </w:r>
      <w:r w:rsidR="00422554">
        <w:rPr>
          <w:rFonts w:ascii="Calibri" w:eastAsia="SimSun" w:hAnsi="Calibri" w:cstheme="minorBidi"/>
          <w:b w:val="0"/>
          <w:bCs w:val="0"/>
          <w:caps w:val="0"/>
          <w:color w:val="auto"/>
          <w:sz w:val="22"/>
          <w:szCs w:val="22"/>
          <w:lang w:val="en-US" w:eastAsia="zh-CN"/>
        </w:rPr>
        <w:t xml:space="preserve"> and</w:t>
      </w:r>
      <w:r w:rsidRPr="0025296E">
        <w:rPr>
          <w:rFonts w:ascii="Calibri" w:eastAsia="SimSun" w:hAnsi="Calibri" w:cstheme="minorBidi" w:hint="eastAsia"/>
          <w:b w:val="0"/>
          <w:bCs w:val="0"/>
          <w:caps w:val="0"/>
          <w:color w:val="auto"/>
          <w:sz w:val="22"/>
          <w:szCs w:val="22"/>
          <w:lang w:val="en-US" w:eastAsia="zh-CN"/>
        </w:rPr>
        <w:t xml:space="preserve"> operation</w:t>
      </w:r>
      <w:r w:rsidR="00422554">
        <w:rPr>
          <w:rFonts w:ascii="Calibri" w:eastAsia="SimSun" w:hAnsi="Calibri" w:cstheme="minorBidi"/>
          <w:b w:val="0"/>
          <w:bCs w:val="0"/>
          <w:caps w:val="0"/>
          <w:color w:val="auto"/>
          <w:sz w:val="22"/>
          <w:szCs w:val="22"/>
          <w:lang w:val="en-US" w:eastAsia="zh-CN"/>
        </w:rPr>
        <w:t>al</w:t>
      </w:r>
      <w:r w:rsidRPr="0025296E">
        <w:rPr>
          <w:rFonts w:ascii="Calibri" w:eastAsia="SimSun" w:hAnsi="Calibri" w:cstheme="minorBidi" w:hint="eastAsia"/>
          <w:b w:val="0"/>
          <w:bCs w:val="0"/>
          <w:caps w:val="0"/>
          <w:color w:val="auto"/>
          <w:sz w:val="22"/>
          <w:szCs w:val="22"/>
          <w:lang w:val="en-US" w:eastAsia="zh-CN"/>
        </w:rPr>
        <w:t xml:space="preserve"> guidance </w:t>
      </w:r>
      <w:r w:rsidR="00422554">
        <w:rPr>
          <w:rFonts w:ascii="Calibri" w:eastAsia="SimSun" w:hAnsi="Calibri" w:cstheme="minorBidi"/>
          <w:b w:val="0"/>
          <w:bCs w:val="0"/>
          <w:caps w:val="0"/>
          <w:color w:val="auto"/>
          <w:sz w:val="22"/>
          <w:szCs w:val="22"/>
          <w:lang w:val="en-US" w:eastAsia="zh-CN"/>
        </w:rPr>
        <w:t>for</w:t>
      </w:r>
      <w:r w:rsidRPr="0025296E">
        <w:rPr>
          <w:rFonts w:ascii="Calibri" w:eastAsia="SimSun" w:hAnsi="Calibri" w:cstheme="minorBidi" w:hint="eastAsia"/>
          <w:b w:val="0"/>
          <w:bCs w:val="0"/>
          <w:caps w:val="0"/>
          <w:color w:val="auto"/>
          <w:sz w:val="22"/>
          <w:szCs w:val="22"/>
          <w:lang w:val="en-US" w:eastAsia="zh-CN"/>
        </w:rPr>
        <w:t xml:space="preserve"> buoy tender</w:t>
      </w:r>
      <w:r w:rsidR="00422554">
        <w:rPr>
          <w:rFonts w:ascii="Calibri" w:eastAsia="SimSun" w:hAnsi="Calibri" w:cstheme="minorBidi"/>
          <w:b w:val="0"/>
          <w:bCs w:val="0"/>
          <w:caps w:val="0"/>
          <w:color w:val="auto"/>
          <w:sz w:val="22"/>
          <w:szCs w:val="22"/>
          <w:lang w:val="en-US" w:eastAsia="zh-CN"/>
        </w:rPr>
        <w:t>s. It</w:t>
      </w:r>
      <w:r w:rsidRPr="0025296E">
        <w:rPr>
          <w:rFonts w:ascii="Calibri" w:eastAsia="SimSun" w:hAnsi="Calibri" w:cstheme="minorBidi" w:hint="eastAsia"/>
          <w:b w:val="0"/>
          <w:bCs w:val="0"/>
          <w:caps w:val="0"/>
          <w:color w:val="auto"/>
          <w:sz w:val="22"/>
          <w:szCs w:val="22"/>
          <w:lang w:val="en-US" w:eastAsia="zh-CN"/>
        </w:rPr>
        <w:t xml:space="preserve"> contain</w:t>
      </w:r>
      <w:r w:rsidR="00422554">
        <w:rPr>
          <w:rFonts w:ascii="Calibri" w:eastAsia="SimSun" w:hAnsi="Calibri" w:cstheme="minorBidi"/>
          <w:b w:val="0"/>
          <w:bCs w:val="0"/>
          <w:caps w:val="0"/>
          <w:color w:val="auto"/>
          <w:sz w:val="22"/>
          <w:szCs w:val="22"/>
          <w:lang w:val="en-US" w:eastAsia="zh-CN"/>
        </w:rPr>
        <w:t>s</w:t>
      </w:r>
      <w:r w:rsidRPr="0025296E">
        <w:rPr>
          <w:rFonts w:ascii="Calibri" w:eastAsia="SimSun" w:hAnsi="Calibri" w:cstheme="minorBidi" w:hint="eastAsia"/>
          <w:b w:val="0"/>
          <w:bCs w:val="0"/>
          <w:caps w:val="0"/>
          <w:color w:val="auto"/>
          <w:sz w:val="22"/>
          <w:szCs w:val="22"/>
          <w:lang w:val="en-US" w:eastAsia="zh-CN"/>
        </w:rPr>
        <w:t xml:space="preserve"> information </w:t>
      </w:r>
      <w:r w:rsidR="00422554">
        <w:rPr>
          <w:rFonts w:ascii="Calibri" w:eastAsia="SimSun" w:hAnsi="Calibri" w:cstheme="minorBidi"/>
          <w:b w:val="0"/>
          <w:bCs w:val="0"/>
          <w:caps w:val="0"/>
          <w:color w:val="auto"/>
          <w:sz w:val="22"/>
          <w:szCs w:val="22"/>
          <w:lang w:val="en-US" w:eastAsia="zh-CN"/>
        </w:rPr>
        <w:t>on safety procedures, risk management, environmental considerations and buoy tender operations.</w:t>
      </w:r>
      <w:bookmarkEnd w:id="79"/>
    </w:p>
    <w:p w14:paraId="2DD99501" w14:textId="15467926" w:rsidR="0025296E" w:rsidRPr="0025296E" w:rsidRDefault="00422554" w:rsidP="0025296E">
      <w:pPr>
        <w:rPr>
          <w:lang w:val="en-US" w:eastAsia="zh-CN"/>
        </w:rPr>
      </w:pPr>
      <w:r>
        <w:rPr>
          <w:lang w:val="en-US" w:eastAsia="zh-CN"/>
        </w:rPr>
        <w:t>Table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90"/>
        <w:gridCol w:w="2405"/>
        <w:gridCol w:w="5760"/>
      </w:tblGrid>
      <w:tr w:rsidR="0048031A" w14:paraId="488D60F7" w14:textId="77777777" w:rsidTr="004F6C21">
        <w:tc>
          <w:tcPr>
            <w:tcW w:w="1190" w:type="dxa"/>
            <w:tcBorders>
              <w:top w:val="single" w:sz="4" w:space="0" w:color="000000"/>
              <w:left w:val="single" w:sz="4" w:space="0" w:color="000000"/>
              <w:bottom w:val="single" w:sz="4" w:space="0" w:color="000000"/>
              <w:right w:val="single" w:sz="4" w:space="0" w:color="000000"/>
            </w:tcBorders>
            <w:hideMark/>
          </w:tcPr>
          <w:bookmarkEnd w:id="75"/>
          <w:p w14:paraId="701C9FBC" w14:textId="77777777" w:rsidR="0048031A" w:rsidRDefault="0048031A">
            <w:pPr>
              <w:pStyle w:val="BodyText"/>
              <w:rPr>
                <w:rFonts w:ascii="Calibri" w:eastAsia="SimSun" w:hAnsi="Calibri"/>
                <w:lang w:val="en-US" w:eastAsia="zh-CN"/>
              </w:rPr>
            </w:pPr>
            <w:r>
              <w:rPr>
                <w:rFonts w:ascii="Calibri" w:eastAsia="SimSun" w:hAnsi="Calibri"/>
                <w:lang w:val="en-US" w:eastAsia="zh-CN"/>
              </w:rPr>
              <w:t>Item</w:t>
            </w:r>
          </w:p>
        </w:tc>
        <w:tc>
          <w:tcPr>
            <w:tcW w:w="2405" w:type="dxa"/>
            <w:tcBorders>
              <w:top w:val="single" w:sz="4" w:space="0" w:color="000000"/>
              <w:left w:val="single" w:sz="4" w:space="0" w:color="000000"/>
              <w:bottom w:val="single" w:sz="4" w:space="0" w:color="000000"/>
              <w:right w:val="single" w:sz="4" w:space="0" w:color="000000"/>
            </w:tcBorders>
            <w:hideMark/>
          </w:tcPr>
          <w:p w14:paraId="1528F1C0" w14:textId="77777777" w:rsidR="0048031A" w:rsidRDefault="0048031A">
            <w:pPr>
              <w:pStyle w:val="BodyText"/>
              <w:rPr>
                <w:rFonts w:ascii="Calibri" w:eastAsia="SimSun" w:hAnsi="Calibri"/>
                <w:lang w:val="en-US" w:eastAsia="zh-CN"/>
              </w:rPr>
            </w:pPr>
            <w:r>
              <w:rPr>
                <w:rFonts w:ascii="Calibri" w:eastAsia="SimSun" w:hAnsi="Calibri"/>
                <w:lang w:val="en-US" w:eastAsia="zh-CN"/>
              </w:rPr>
              <w:t>Content</w:t>
            </w:r>
          </w:p>
        </w:tc>
        <w:tc>
          <w:tcPr>
            <w:tcW w:w="5760" w:type="dxa"/>
            <w:tcBorders>
              <w:top w:val="single" w:sz="4" w:space="0" w:color="000000"/>
              <w:left w:val="single" w:sz="4" w:space="0" w:color="000000"/>
              <w:bottom w:val="single" w:sz="4" w:space="0" w:color="000000"/>
              <w:right w:val="single" w:sz="4" w:space="0" w:color="000000"/>
            </w:tcBorders>
            <w:hideMark/>
          </w:tcPr>
          <w:p w14:paraId="5ECF0F5E" w14:textId="4AFA6C9B" w:rsidR="0048031A" w:rsidRDefault="004F23C7">
            <w:pPr>
              <w:pStyle w:val="BodyText"/>
              <w:rPr>
                <w:rFonts w:ascii="Calibri" w:eastAsia="SimSun" w:hAnsi="Calibri"/>
                <w:lang w:val="en-US" w:eastAsia="zh-CN"/>
              </w:rPr>
            </w:pPr>
            <w:r>
              <w:rPr>
                <w:rFonts w:ascii="Calibri" w:eastAsia="SimSun" w:hAnsi="Calibri"/>
                <w:lang w:val="en-US" w:eastAsia="zh-CN"/>
              </w:rPr>
              <w:t>D</w:t>
            </w:r>
            <w:r w:rsidR="0048031A">
              <w:rPr>
                <w:rFonts w:ascii="Calibri" w:eastAsia="SimSun" w:hAnsi="Calibri"/>
                <w:lang w:val="en-US" w:eastAsia="zh-CN"/>
              </w:rPr>
              <w:t>escription</w:t>
            </w:r>
          </w:p>
        </w:tc>
      </w:tr>
      <w:tr w:rsidR="000E7E79" w14:paraId="3F0C5D2E" w14:textId="77777777" w:rsidTr="00BB287D">
        <w:trPr>
          <w:trHeight w:val="728"/>
        </w:trPr>
        <w:tc>
          <w:tcPr>
            <w:tcW w:w="1190" w:type="dxa"/>
            <w:tcBorders>
              <w:top w:val="single" w:sz="4" w:space="0" w:color="000000"/>
              <w:left w:val="single" w:sz="4" w:space="0" w:color="000000"/>
              <w:right w:val="single" w:sz="4" w:space="0" w:color="000000"/>
            </w:tcBorders>
          </w:tcPr>
          <w:p w14:paraId="7AFF8A1F" w14:textId="57ACE078" w:rsidR="000E7E79" w:rsidRDefault="000E7E79" w:rsidP="00F721C3">
            <w:pPr>
              <w:pStyle w:val="BodyText"/>
              <w:rPr>
                <w:rFonts w:ascii="Calibri" w:eastAsia="SimSun" w:hAnsi="Calibri"/>
                <w:lang w:val="en-US" w:eastAsia="zh-CN"/>
              </w:rPr>
            </w:pPr>
            <w:r>
              <w:rPr>
                <w:rFonts w:ascii="Calibri" w:eastAsia="SimSun" w:hAnsi="Calibri"/>
                <w:lang w:val="en-US" w:eastAsia="zh-CN"/>
              </w:rPr>
              <w:t>1</w:t>
            </w:r>
          </w:p>
        </w:tc>
        <w:tc>
          <w:tcPr>
            <w:tcW w:w="2405" w:type="dxa"/>
            <w:tcBorders>
              <w:top w:val="single" w:sz="4" w:space="0" w:color="000000"/>
              <w:left w:val="single" w:sz="4" w:space="0" w:color="000000"/>
              <w:right w:val="single" w:sz="4" w:space="0" w:color="000000"/>
            </w:tcBorders>
          </w:tcPr>
          <w:p w14:paraId="3862CC43" w14:textId="388207DD" w:rsidR="000E7E79" w:rsidRDefault="000E7E79" w:rsidP="00F721C3">
            <w:pPr>
              <w:pStyle w:val="BodyText"/>
              <w:rPr>
                <w:rFonts w:ascii="Calibri" w:eastAsia="SimSun" w:hAnsi="Calibri"/>
                <w:lang w:val="en-US" w:eastAsia="zh-CN"/>
              </w:rPr>
            </w:pPr>
            <w:r>
              <w:rPr>
                <w:rFonts w:ascii="Calibri" w:eastAsia="SimSun" w:hAnsi="Calibri"/>
                <w:lang w:val="en-US" w:eastAsia="zh-CN"/>
              </w:rPr>
              <w:t>Regulatory Compliance</w:t>
            </w:r>
          </w:p>
        </w:tc>
        <w:tc>
          <w:tcPr>
            <w:tcW w:w="5760" w:type="dxa"/>
            <w:tcBorders>
              <w:top w:val="single" w:sz="4" w:space="0" w:color="000000"/>
              <w:left w:val="single" w:sz="4" w:space="0" w:color="000000"/>
              <w:bottom w:val="single" w:sz="4" w:space="0" w:color="000000"/>
              <w:right w:val="single" w:sz="4" w:space="0" w:color="000000"/>
            </w:tcBorders>
          </w:tcPr>
          <w:p w14:paraId="4142E9B3" w14:textId="0ABBF2DB" w:rsidR="000E7E79" w:rsidRDefault="00BC6D5C" w:rsidP="00F721C3">
            <w:pPr>
              <w:pStyle w:val="BodyText"/>
              <w:rPr>
                <w:rFonts w:ascii="Calibri" w:eastAsia="SimSun" w:hAnsi="Calibri"/>
                <w:lang w:val="en-US" w:eastAsia="zh-CN"/>
              </w:rPr>
            </w:pPr>
            <w:r>
              <w:rPr>
                <w:rFonts w:ascii="Calibri" w:eastAsia="SimSun" w:hAnsi="Calibri"/>
                <w:lang w:val="en-US" w:eastAsia="zh-CN"/>
              </w:rPr>
              <w:t>Com</w:t>
            </w:r>
            <w:r w:rsidR="00BD3471">
              <w:rPr>
                <w:rFonts w:ascii="Calibri" w:eastAsia="SimSun" w:hAnsi="Calibri"/>
                <w:lang w:val="en-US" w:eastAsia="zh-CN"/>
              </w:rPr>
              <w:t xml:space="preserve">petent Authority Regulations, </w:t>
            </w:r>
            <w:r w:rsidR="000E7E79">
              <w:rPr>
                <w:rFonts w:ascii="Calibri" w:eastAsia="SimSun" w:hAnsi="Calibri"/>
                <w:lang w:val="en-US" w:eastAsia="zh-CN"/>
              </w:rPr>
              <w:t xml:space="preserve">Navigation Laws, Insurance and Liability, Vessel Seaworthiness, and </w:t>
            </w:r>
            <w:r w:rsidR="000824A1">
              <w:rPr>
                <w:rFonts w:ascii="Calibri" w:eastAsia="SimSun" w:hAnsi="Calibri"/>
                <w:lang w:val="en-US" w:eastAsia="zh-CN"/>
              </w:rPr>
              <w:t>C</w:t>
            </w:r>
            <w:r w:rsidR="000E7E79">
              <w:rPr>
                <w:rFonts w:ascii="Calibri" w:eastAsia="SimSun" w:hAnsi="Calibri"/>
                <w:lang w:val="en-US" w:eastAsia="zh-CN"/>
              </w:rPr>
              <w:t xml:space="preserve">rew </w:t>
            </w:r>
            <w:r w:rsidR="000824A1">
              <w:rPr>
                <w:rFonts w:ascii="Calibri" w:eastAsia="SimSun" w:hAnsi="Calibri"/>
                <w:lang w:val="en-US" w:eastAsia="zh-CN"/>
              </w:rPr>
              <w:t>C</w:t>
            </w:r>
            <w:r w:rsidR="000E7E79">
              <w:rPr>
                <w:rFonts w:ascii="Calibri" w:eastAsia="SimSun" w:hAnsi="Calibri"/>
                <w:lang w:val="en-US" w:eastAsia="zh-CN"/>
              </w:rPr>
              <w:t>ompetence.</w:t>
            </w:r>
          </w:p>
        </w:tc>
      </w:tr>
      <w:tr w:rsidR="00BB287D" w14:paraId="7C3A6CC5" w14:textId="77777777" w:rsidTr="00F721C3">
        <w:tc>
          <w:tcPr>
            <w:tcW w:w="1190" w:type="dxa"/>
            <w:tcBorders>
              <w:top w:val="single" w:sz="4" w:space="0" w:color="000000"/>
              <w:left w:val="single" w:sz="4" w:space="0" w:color="000000"/>
              <w:right w:val="single" w:sz="4" w:space="0" w:color="000000"/>
            </w:tcBorders>
          </w:tcPr>
          <w:p w14:paraId="55428DAD" w14:textId="29EA6199" w:rsidR="00BB287D" w:rsidRDefault="00DE133A" w:rsidP="00F721C3">
            <w:pPr>
              <w:pStyle w:val="BodyText"/>
              <w:rPr>
                <w:rFonts w:ascii="Calibri" w:eastAsia="SimSun" w:hAnsi="Calibri"/>
                <w:lang w:val="en-US" w:eastAsia="zh-CN"/>
              </w:rPr>
            </w:pPr>
            <w:r>
              <w:rPr>
                <w:rFonts w:ascii="Calibri" w:eastAsia="SimSun" w:hAnsi="Calibri"/>
                <w:lang w:val="en-US" w:eastAsia="zh-CN"/>
              </w:rPr>
              <w:t>2</w:t>
            </w:r>
          </w:p>
        </w:tc>
        <w:tc>
          <w:tcPr>
            <w:tcW w:w="2405" w:type="dxa"/>
            <w:tcBorders>
              <w:top w:val="single" w:sz="4" w:space="0" w:color="000000"/>
              <w:left w:val="single" w:sz="4" w:space="0" w:color="000000"/>
              <w:right w:val="single" w:sz="4" w:space="0" w:color="000000"/>
            </w:tcBorders>
          </w:tcPr>
          <w:p w14:paraId="7541FB30" w14:textId="52EAA6B8" w:rsidR="00BB287D" w:rsidRDefault="00BB287D" w:rsidP="00F721C3">
            <w:pPr>
              <w:pStyle w:val="BodyText"/>
              <w:rPr>
                <w:rFonts w:ascii="Calibri" w:eastAsia="SimSun" w:hAnsi="Calibri"/>
                <w:lang w:val="en-US" w:eastAsia="zh-CN"/>
              </w:rPr>
            </w:pPr>
            <w:r>
              <w:rPr>
                <w:rFonts w:ascii="Calibri" w:eastAsia="SimSun" w:hAnsi="Calibri"/>
                <w:lang w:val="en-US" w:eastAsia="zh-CN"/>
              </w:rPr>
              <w:t>Mission Planning</w:t>
            </w:r>
          </w:p>
        </w:tc>
        <w:tc>
          <w:tcPr>
            <w:tcW w:w="5760" w:type="dxa"/>
            <w:tcBorders>
              <w:top w:val="single" w:sz="4" w:space="0" w:color="000000"/>
              <w:left w:val="single" w:sz="4" w:space="0" w:color="000000"/>
              <w:bottom w:val="single" w:sz="4" w:space="0" w:color="000000"/>
              <w:right w:val="single" w:sz="4" w:space="0" w:color="000000"/>
            </w:tcBorders>
          </w:tcPr>
          <w:p w14:paraId="7F4E5C5E" w14:textId="408787D7" w:rsidR="00BB287D" w:rsidRDefault="00BB287D" w:rsidP="00F721C3">
            <w:pPr>
              <w:pStyle w:val="BodyText"/>
              <w:rPr>
                <w:rFonts w:ascii="Calibri" w:eastAsia="SimSun" w:hAnsi="Calibri"/>
                <w:lang w:val="en-US" w:eastAsia="zh-CN"/>
              </w:rPr>
            </w:pPr>
            <w:r>
              <w:rPr>
                <w:rFonts w:ascii="Calibri" w:eastAsia="SimSun" w:hAnsi="Calibri"/>
                <w:lang w:val="en-US" w:eastAsia="zh-CN"/>
              </w:rPr>
              <w:t xml:space="preserve">Making work plan, preparation of machinery, collection and analysis of weather/sea/traffic information, </w:t>
            </w:r>
            <w:r w:rsidRPr="000824A1">
              <w:rPr>
                <w:rFonts w:ascii="Calibri" w:eastAsia="SimSun" w:hAnsi="Calibri"/>
                <w:lang w:val="en-US" w:eastAsia="zh-CN"/>
              </w:rPr>
              <w:t>pre-departure check.</w:t>
            </w:r>
          </w:p>
        </w:tc>
      </w:tr>
      <w:tr w:rsidR="00A43C1D" w14:paraId="3D80F63B" w14:textId="77777777" w:rsidTr="00F721C3">
        <w:tc>
          <w:tcPr>
            <w:tcW w:w="1190" w:type="dxa"/>
            <w:vMerge w:val="restart"/>
            <w:tcBorders>
              <w:top w:val="single" w:sz="4" w:space="0" w:color="000000"/>
              <w:left w:val="single" w:sz="4" w:space="0" w:color="000000"/>
              <w:right w:val="single" w:sz="4" w:space="0" w:color="000000"/>
            </w:tcBorders>
            <w:hideMark/>
          </w:tcPr>
          <w:p w14:paraId="66E58697" w14:textId="36394748" w:rsidR="00A43C1D" w:rsidRDefault="00DE133A" w:rsidP="00F721C3">
            <w:pPr>
              <w:pStyle w:val="BodyText"/>
              <w:rPr>
                <w:rFonts w:ascii="Calibri" w:eastAsia="SimSun" w:hAnsi="Calibri"/>
                <w:lang w:val="en-US" w:eastAsia="zh-CN"/>
              </w:rPr>
            </w:pPr>
            <w:r>
              <w:rPr>
                <w:rFonts w:ascii="Calibri" w:eastAsia="SimSun" w:hAnsi="Calibri"/>
                <w:lang w:val="en-US" w:eastAsia="zh-CN"/>
              </w:rPr>
              <w:t>3</w:t>
            </w:r>
          </w:p>
        </w:tc>
        <w:tc>
          <w:tcPr>
            <w:tcW w:w="2405" w:type="dxa"/>
            <w:vMerge w:val="restart"/>
            <w:tcBorders>
              <w:top w:val="single" w:sz="4" w:space="0" w:color="000000"/>
              <w:left w:val="single" w:sz="4" w:space="0" w:color="000000"/>
              <w:right w:val="single" w:sz="4" w:space="0" w:color="000000"/>
            </w:tcBorders>
            <w:hideMark/>
          </w:tcPr>
          <w:p w14:paraId="0E6933F0" w14:textId="77777777" w:rsidR="00A43C1D" w:rsidRDefault="00A43C1D" w:rsidP="00F721C3">
            <w:pPr>
              <w:pStyle w:val="BodyText"/>
              <w:rPr>
                <w:rFonts w:ascii="Calibri" w:eastAsia="SimSun" w:hAnsi="Calibri"/>
                <w:lang w:val="en-US" w:eastAsia="zh-CN"/>
              </w:rPr>
            </w:pPr>
            <w:r>
              <w:rPr>
                <w:rFonts w:ascii="Calibri" w:eastAsia="SimSun" w:hAnsi="Calibri"/>
                <w:lang w:val="en-US" w:eastAsia="zh-CN"/>
              </w:rPr>
              <w:t>Safety procedure</w:t>
            </w:r>
          </w:p>
        </w:tc>
        <w:tc>
          <w:tcPr>
            <w:tcW w:w="5760" w:type="dxa"/>
            <w:tcBorders>
              <w:top w:val="single" w:sz="4" w:space="0" w:color="000000"/>
              <w:left w:val="single" w:sz="4" w:space="0" w:color="000000"/>
              <w:bottom w:val="single" w:sz="4" w:space="0" w:color="000000"/>
              <w:right w:val="single" w:sz="4" w:space="0" w:color="000000"/>
            </w:tcBorders>
            <w:hideMark/>
          </w:tcPr>
          <w:p w14:paraId="74FA32EF" w14:textId="7B4E25E2" w:rsidR="00A43C1D" w:rsidRDefault="00A43C1D" w:rsidP="00F721C3">
            <w:pPr>
              <w:pStyle w:val="BodyText"/>
              <w:rPr>
                <w:rFonts w:ascii="Calibri" w:eastAsia="SimSun" w:hAnsi="Calibri"/>
                <w:lang w:val="en-US" w:eastAsia="zh-CN"/>
              </w:rPr>
            </w:pPr>
            <w:r>
              <w:rPr>
                <w:rFonts w:ascii="Calibri" w:eastAsia="SimSun" w:hAnsi="Calibri"/>
                <w:lang w:val="en-US" w:eastAsia="zh-CN"/>
              </w:rPr>
              <w:t xml:space="preserve">Preparation before operation. </w:t>
            </w:r>
            <w:r w:rsidR="000E7E79">
              <w:rPr>
                <w:rFonts w:ascii="Calibri" w:eastAsia="SimSun" w:hAnsi="Calibri"/>
                <w:lang w:val="en-US" w:eastAsia="zh-CN"/>
              </w:rPr>
              <w:t xml:space="preserve">Crew licensing and certification, fire safety </w:t>
            </w:r>
            <w:r w:rsidR="00C2402A">
              <w:rPr>
                <w:rFonts w:ascii="Calibri" w:eastAsia="SimSun" w:hAnsi="Calibri"/>
                <w:lang w:val="en-US" w:eastAsia="zh-CN"/>
              </w:rPr>
              <w:t xml:space="preserve">and </w:t>
            </w:r>
            <w:r w:rsidR="000E7E79">
              <w:rPr>
                <w:rFonts w:ascii="Calibri" w:eastAsia="SimSun" w:hAnsi="Calibri"/>
                <w:lang w:val="en-US" w:eastAsia="zh-CN"/>
              </w:rPr>
              <w:t>emergency drills</w:t>
            </w:r>
            <w:r w:rsidR="0051185E">
              <w:rPr>
                <w:rFonts w:ascii="Calibri" w:eastAsia="SimSun" w:hAnsi="Calibri"/>
                <w:lang w:val="en-US" w:eastAsia="zh-CN"/>
              </w:rPr>
              <w:t>.</w:t>
            </w:r>
          </w:p>
        </w:tc>
      </w:tr>
      <w:tr w:rsidR="00A43C1D" w14:paraId="648F7EE1" w14:textId="77777777" w:rsidTr="00F721C3">
        <w:tc>
          <w:tcPr>
            <w:tcW w:w="1190" w:type="dxa"/>
            <w:vMerge/>
            <w:tcBorders>
              <w:left w:val="single" w:sz="4" w:space="0" w:color="000000"/>
              <w:bottom w:val="single" w:sz="4" w:space="0" w:color="000000"/>
              <w:right w:val="single" w:sz="4" w:space="0" w:color="000000"/>
            </w:tcBorders>
          </w:tcPr>
          <w:p w14:paraId="4BC2E36E" w14:textId="2D0808D4" w:rsidR="00A43C1D" w:rsidRPr="00AE6B65" w:rsidRDefault="00A43C1D" w:rsidP="00AE6B65">
            <w:pPr>
              <w:pStyle w:val="BodyText"/>
              <w:rPr>
                <w:rFonts w:ascii="Calibri" w:eastAsia="SimSun" w:hAnsi="Calibri"/>
                <w:lang w:eastAsia="zh-CN"/>
              </w:rPr>
            </w:pPr>
          </w:p>
        </w:tc>
        <w:tc>
          <w:tcPr>
            <w:tcW w:w="2405" w:type="dxa"/>
            <w:vMerge/>
            <w:tcBorders>
              <w:left w:val="single" w:sz="4" w:space="0" w:color="000000"/>
              <w:bottom w:val="single" w:sz="4" w:space="0" w:color="000000"/>
              <w:right w:val="single" w:sz="4" w:space="0" w:color="000000"/>
            </w:tcBorders>
            <w:vAlign w:val="center"/>
          </w:tcPr>
          <w:p w14:paraId="0E9BD533" w14:textId="77777777" w:rsidR="00A43C1D" w:rsidRDefault="00A43C1D" w:rsidP="00AE6B65">
            <w:pPr>
              <w:pStyle w:val="BodyText"/>
              <w:rPr>
                <w:rFonts w:ascii="Calibri" w:eastAsia="SimSun" w:hAnsi="Calibri"/>
                <w:lang w:val="en-US" w:eastAsia="zh-CN"/>
              </w:rPr>
            </w:pPr>
          </w:p>
        </w:tc>
        <w:tc>
          <w:tcPr>
            <w:tcW w:w="5760" w:type="dxa"/>
            <w:tcBorders>
              <w:top w:val="single" w:sz="4" w:space="0" w:color="000000"/>
              <w:left w:val="single" w:sz="4" w:space="0" w:color="000000"/>
              <w:bottom w:val="single" w:sz="4" w:space="0" w:color="000000"/>
              <w:right w:val="single" w:sz="4" w:space="0" w:color="000000"/>
            </w:tcBorders>
          </w:tcPr>
          <w:p w14:paraId="0B4EAEAB" w14:textId="21A86FEE" w:rsidR="00A43C1D" w:rsidRDefault="00A43C1D" w:rsidP="00AE6B65">
            <w:pPr>
              <w:pStyle w:val="BodyText"/>
              <w:rPr>
                <w:rFonts w:ascii="Calibri" w:eastAsia="SimSun" w:hAnsi="Calibri"/>
                <w:lang w:val="en-US" w:eastAsia="zh-CN"/>
              </w:rPr>
            </w:pPr>
            <w:r>
              <w:rPr>
                <w:rFonts w:ascii="Calibri" w:eastAsia="SimSun" w:hAnsi="Calibri"/>
                <w:lang w:val="en-US" w:eastAsia="zh-CN"/>
              </w:rPr>
              <w:t>Personal protection equipment</w:t>
            </w:r>
            <w:r w:rsidR="004F23C7">
              <w:rPr>
                <w:rFonts w:ascii="Calibri" w:eastAsia="SimSun" w:hAnsi="Calibri"/>
                <w:lang w:val="en-US" w:eastAsia="zh-CN"/>
              </w:rPr>
              <w:t xml:space="preserve"> as identified </w:t>
            </w:r>
            <w:r w:rsidR="00C40596">
              <w:rPr>
                <w:rFonts w:ascii="Calibri" w:eastAsia="SimSun" w:hAnsi="Calibri"/>
                <w:lang w:val="en-US" w:eastAsia="zh-CN"/>
              </w:rPr>
              <w:t>by</w:t>
            </w:r>
            <w:r w:rsidR="004F23C7">
              <w:rPr>
                <w:rFonts w:ascii="Calibri" w:eastAsia="SimSun" w:hAnsi="Calibri"/>
                <w:lang w:val="en-US" w:eastAsia="zh-CN"/>
              </w:rPr>
              <w:t xml:space="preserve"> </w:t>
            </w:r>
            <w:r w:rsidR="008D047D">
              <w:rPr>
                <w:rFonts w:ascii="Calibri" w:eastAsia="SimSun" w:hAnsi="Calibri"/>
                <w:lang w:val="en-US" w:eastAsia="zh-CN"/>
              </w:rPr>
              <w:t>Member State</w:t>
            </w:r>
            <w:r w:rsidR="00473D4A">
              <w:rPr>
                <w:rFonts w:ascii="Calibri" w:eastAsia="SimSun" w:hAnsi="Calibri"/>
                <w:lang w:val="en-US" w:eastAsia="zh-CN"/>
              </w:rPr>
              <w:t>.</w:t>
            </w:r>
          </w:p>
        </w:tc>
      </w:tr>
      <w:tr w:rsidR="007113C3" w14:paraId="40FACA5D" w14:textId="77777777" w:rsidTr="00F721C3">
        <w:tc>
          <w:tcPr>
            <w:tcW w:w="1190" w:type="dxa"/>
            <w:vMerge w:val="restart"/>
            <w:tcBorders>
              <w:top w:val="single" w:sz="4" w:space="0" w:color="000000"/>
              <w:left w:val="single" w:sz="4" w:space="0" w:color="000000"/>
              <w:right w:val="single" w:sz="4" w:space="0" w:color="000000"/>
            </w:tcBorders>
          </w:tcPr>
          <w:p w14:paraId="06B0B8C2" w14:textId="65BC31C4" w:rsidR="007113C3" w:rsidRDefault="00DE133A" w:rsidP="00AE6B65">
            <w:pPr>
              <w:pStyle w:val="BodyText"/>
              <w:rPr>
                <w:rFonts w:ascii="Calibri" w:eastAsia="SimSun" w:hAnsi="Calibri"/>
                <w:lang w:val="en-US" w:eastAsia="zh-CN"/>
              </w:rPr>
            </w:pPr>
            <w:r>
              <w:rPr>
                <w:rFonts w:ascii="Calibri" w:eastAsia="SimSun" w:hAnsi="Calibri"/>
                <w:lang w:val="en-US" w:eastAsia="zh-CN"/>
              </w:rPr>
              <w:t>4</w:t>
            </w:r>
          </w:p>
        </w:tc>
        <w:tc>
          <w:tcPr>
            <w:tcW w:w="2405" w:type="dxa"/>
            <w:vMerge w:val="restart"/>
            <w:tcBorders>
              <w:top w:val="single" w:sz="4" w:space="0" w:color="000000"/>
              <w:left w:val="single" w:sz="4" w:space="0" w:color="000000"/>
              <w:right w:val="single" w:sz="4" w:space="0" w:color="000000"/>
            </w:tcBorders>
          </w:tcPr>
          <w:p w14:paraId="44ACA84B" w14:textId="4D95A834" w:rsidR="007113C3" w:rsidRDefault="007113C3" w:rsidP="00AE6B65">
            <w:pPr>
              <w:pStyle w:val="BodyText"/>
              <w:rPr>
                <w:rFonts w:ascii="Calibri" w:eastAsia="SimSun" w:hAnsi="Calibri"/>
                <w:lang w:val="en-US" w:eastAsia="zh-CN"/>
              </w:rPr>
            </w:pPr>
            <w:r>
              <w:rPr>
                <w:rFonts w:ascii="Calibri" w:eastAsia="SimSun" w:hAnsi="Calibri"/>
                <w:lang w:val="en-US" w:eastAsia="zh-CN"/>
              </w:rPr>
              <w:t>Risk Management</w:t>
            </w:r>
          </w:p>
        </w:tc>
        <w:tc>
          <w:tcPr>
            <w:tcW w:w="5760" w:type="dxa"/>
            <w:tcBorders>
              <w:top w:val="single" w:sz="4" w:space="0" w:color="000000"/>
              <w:left w:val="single" w:sz="4" w:space="0" w:color="000000"/>
              <w:bottom w:val="single" w:sz="4" w:space="0" w:color="000000"/>
              <w:right w:val="single" w:sz="4" w:space="0" w:color="000000"/>
            </w:tcBorders>
          </w:tcPr>
          <w:p w14:paraId="2EC11978" w14:textId="3816CD86" w:rsidR="007113C3" w:rsidRDefault="007113C3" w:rsidP="00AE6B65">
            <w:pPr>
              <w:pStyle w:val="BodyText"/>
              <w:rPr>
                <w:rFonts w:ascii="Calibri" w:eastAsia="SimSun" w:hAnsi="Calibri"/>
                <w:lang w:val="en-US" w:eastAsia="zh-CN"/>
              </w:rPr>
            </w:pPr>
            <w:r>
              <w:rPr>
                <w:rFonts w:ascii="Calibri" w:eastAsia="SimSun" w:hAnsi="Calibri"/>
                <w:lang w:val="en-US" w:eastAsia="zh-CN"/>
              </w:rPr>
              <w:t>Complete risk assessment checklist.</w:t>
            </w:r>
          </w:p>
        </w:tc>
      </w:tr>
      <w:tr w:rsidR="007113C3" w14:paraId="07DAE0B7" w14:textId="77777777" w:rsidTr="00F721C3">
        <w:tc>
          <w:tcPr>
            <w:tcW w:w="1190" w:type="dxa"/>
            <w:vMerge/>
            <w:tcBorders>
              <w:left w:val="single" w:sz="4" w:space="0" w:color="000000"/>
              <w:bottom w:val="single" w:sz="4" w:space="0" w:color="000000"/>
              <w:right w:val="single" w:sz="4" w:space="0" w:color="000000"/>
            </w:tcBorders>
          </w:tcPr>
          <w:p w14:paraId="1C180431" w14:textId="77777777" w:rsidR="007113C3" w:rsidRDefault="007113C3" w:rsidP="00AE6B65">
            <w:pPr>
              <w:pStyle w:val="BodyText"/>
              <w:rPr>
                <w:rFonts w:ascii="Calibri" w:eastAsia="SimSun" w:hAnsi="Calibri"/>
                <w:lang w:val="en-US" w:eastAsia="zh-CN"/>
              </w:rPr>
            </w:pPr>
          </w:p>
        </w:tc>
        <w:tc>
          <w:tcPr>
            <w:tcW w:w="2405" w:type="dxa"/>
            <w:vMerge/>
            <w:tcBorders>
              <w:left w:val="single" w:sz="4" w:space="0" w:color="000000"/>
              <w:bottom w:val="single" w:sz="4" w:space="0" w:color="000000"/>
              <w:right w:val="single" w:sz="4" w:space="0" w:color="000000"/>
            </w:tcBorders>
          </w:tcPr>
          <w:p w14:paraId="60659AA0" w14:textId="77777777" w:rsidR="007113C3" w:rsidRDefault="007113C3" w:rsidP="00AE6B65">
            <w:pPr>
              <w:pStyle w:val="BodyText"/>
              <w:rPr>
                <w:rFonts w:ascii="Calibri" w:eastAsia="SimSun" w:hAnsi="Calibri"/>
                <w:lang w:val="en-US" w:eastAsia="zh-CN"/>
              </w:rPr>
            </w:pPr>
          </w:p>
        </w:tc>
        <w:tc>
          <w:tcPr>
            <w:tcW w:w="5760" w:type="dxa"/>
            <w:tcBorders>
              <w:top w:val="single" w:sz="4" w:space="0" w:color="000000"/>
              <w:left w:val="single" w:sz="4" w:space="0" w:color="000000"/>
              <w:bottom w:val="single" w:sz="4" w:space="0" w:color="000000"/>
              <w:right w:val="single" w:sz="4" w:space="0" w:color="000000"/>
            </w:tcBorders>
          </w:tcPr>
          <w:p w14:paraId="34E9C943" w14:textId="4F01E192" w:rsidR="007113C3" w:rsidRDefault="002231D0" w:rsidP="00AE6B65">
            <w:pPr>
              <w:pStyle w:val="BodyText"/>
              <w:rPr>
                <w:rFonts w:ascii="Calibri" w:eastAsia="SimSun" w:hAnsi="Calibri"/>
                <w:lang w:val="en-US" w:eastAsia="zh-CN"/>
              </w:rPr>
            </w:pPr>
            <w:r>
              <w:rPr>
                <w:rFonts w:ascii="Calibri" w:eastAsia="SimSun" w:hAnsi="Calibri"/>
                <w:lang w:val="en-US" w:eastAsia="zh-CN"/>
              </w:rPr>
              <w:t>Ensure correct vessel and/or equipment for operation</w:t>
            </w:r>
            <w:r w:rsidR="003B7DE4">
              <w:rPr>
                <w:rFonts w:ascii="Calibri" w:eastAsia="SimSun" w:hAnsi="Calibri"/>
                <w:lang w:val="en-US" w:eastAsia="zh-CN"/>
              </w:rPr>
              <w:t>.</w:t>
            </w:r>
          </w:p>
        </w:tc>
      </w:tr>
      <w:tr w:rsidR="004F23C7" w14:paraId="05FBC2A3" w14:textId="77777777" w:rsidTr="004F6C21">
        <w:tc>
          <w:tcPr>
            <w:tcW w:w="1190" w:type="dxa"/>
            <w:tcBorders>
              <w:top w:val="single" w:sz="4" w:space="0" w:color="000000"/>
              <w:left w:val="single" w:sz="4" w:space="0" w:color="000000"/>
              <w:bottom w:val="single" w:sz="4" w:space="0" w:color="000000"/>
              <w:right w:val="single" w:sz="4" w:space="0" w:color="000000"/>
            </w:tcBorders>
          </w:tcPr>
          <w:p w14:paraId="011C6ACF" w14:textId="16F90D7F" w:rsidR="004F23C7" w:rsidRDefault="00DE133A" w:rsidP="00AE6B65">
            <w:pPr>
              <w:pStyle w:val="BodyText"/>
              <w:rPr>
                <w:rFonts w:ascii="Calibri" w:eastAsia="SimSun" w:hAnsi="Calibri"/>
                <w:lang w:val="en-US" w:eastAsia="zh-CN"/>
              </w:rPr>
            </w:pPr>
            <w:r>
              <w:rPr>
                <w:rFonts w:ascii="Calibri" w:eastAsia="SimSun" w:hAnsi="Calibri"/>
                <w:lang w:val="en-US" w:eastAsia="zh-CN"/>
              </w:rPr>
              <w:t>5</w:t>
            </w:r>
          </w:p>
        </w:tc>
        <w:tc>
          <w:tcPr>
            <w:tcW w:w="2405" w:type="dxa"/>
            <w:tcBorders>
              <w:top w:val="single" w:sz="4" w:space="0" w:color="000000"/>
              <w:left w:val="single" w:sz="4" w:space="0" w:color="000000"/>
              <w:bottom w:val="single" w:sz="4" w:space="0" w:color="000000"/>
              <w:right w:val="single" w:sz="4" w:space="0" w:color="000000"/>
            </w:tcBorders>
          </w:tcPr>
          <w:p w14:paraId="3A3A2D57" w14:textId="676E798B" w:rsidR="004F23C7" w:rsidRDefault="004F23C7" w:rsidP="00AE6B65">
            <w:pPr>
              <w:pStyle w:val="BodyText"/>
              <w:rPr>
                <w:rFonts w:ascii="Calibri" w:eastAsia="SimSun" w:hAnsi="Calibri"/>
                <w:lang w:val="en-US" w:eastAsia="zh-CN"/>
              </w:rPr>
            </w:pPr>
            <w:r>
              <w:rPr>
                <w:rFonts w:ascii="Calibri" w:eastAsia="SimSun" w:hAnsi="Calibri"/>
                <w:lang w:val="en-US" w:eastAsia="zh-CN"/>
              </w:rPr>
              <w:t>Environmental Considerations</w:t>
            </w:r>
          </w:p>
        </w:tc>
        <w:tc>
          <w:tcPr>
            <w:tcW w:w="5760" w:type="dxa"/>
            <w:tcBorders>
              <w:top w:val="single" w:sz="4" w:space="0" w:color="000000"/>
              <w:left w:val="single" w:sz="4" w:space="0" w:color="000000"/>
              <w:bottom w:val="single" w:sz="4" w:space="0" w:color="000000"/>
              <w:right w:val="single" w:sz="4" w:space="0" w:color="000000"/>
            </w:tcBorders>
          </w:tcPr>
          <w:p w14:paraId="64EA278A" w14:textId="7AA9C503" w:rsidR="004F23C7" w:rsidRDefault="00E019FF" w:rsidP="00BF4DAA">
            <w:pPr>
              <w:rPr>
                <w:rFonts w:ascii="Calibri" w:eastAsia="SimSun" w:hAnsi="Calibri"/>
                <w:lang w:val="en-US" w:eastAsia="zh-CN"/>
              </w:rPr>
            </w:pPr>
            <w:r w:rsidRPr="005F04FF">
              <w:rPr>
                <w:sz w:val="22"/>
                <w:lang w:val="en-US" w:eastAsia="zh-CN"/>
              </w:rPr>
              <w:t>Ensure that you identify risks and restrictions specific to certain environmental conditions</w:t>
            </w:r>
            <w:r w:rsidR="00BF4DAA">
              <w:rPr>
                <w:sz w:val="22"/>
                <w:lang w:val="en-US" w:eastAsia="zh-CN"/>
              </w:rPr>
              <w:t>.</w:t>
            </w:r>
          </w:p>
        </w:tc>
      </w:tr>
      <w:tr w:rsidR="00AE6B65" w14:paraId="21C4F307" w14:textId="77777777" w:rsidTr="004F6C21">
        <w:tc>
          <w:tcPr>
            <w:tcW w:w="1190" w:type="dxa"/>
            <w:tcBorders>
              <w:top w:val="single" w:sz="4" w:space="0" w:color="000000"/>
              <w:left w:val="single" w:sz="4" w:space="0" w:color="000000"/>
              <w:bottom w:val="single" w:sz="4" w:space="0" w:color="000000"/>
              <w:right w:val="single" w:sz="4" w:space="0" w:color="000000"/>
            </w:tcBorders>
            <w:hideMark/>
          </w:tcPr>
          <w:p w14:paraId="72CDB912" w14:textId="0D37FC7C" w:rsidR="00AE6B65" w:rsidRDefault="00DE133A" w:rsidP="00AE6B65">
            <w:pPr>
              <w:pStyle w:val="BodyText"/>
              <w:rPr>
                <w:rFonts w:ascii="Calibri" w:eastAsia="SimSun" w:hAnsi="Calibri"/>
                <w:lang w:val="en-US" w:eastAsia="zh-CN"/>
              </w:rPr>
            </w:pPr>
            <w:r>
              <w:rPr>
                <w:rFonts w:ascii="Calibri" w:eastAsia="SimSun" w:hAnsi="Calibri"/>
                <w:lang w:val="en-US" w:eastAsia="zh-CN"/>
              </w:rPr>
              <w:t>6</w:t>
            </w:r>
          </w:p>
        </w:tc>
        <w:tc>
          <w:tcPr>
            <w:tcW w:w="2405" w:type="dxa"/>
            <w:tcBorders>
              <w:top w:val="single" w:sz="4" w:space="0" w:color="000000"/>
              <w:left w:val="single" w:sz="4" w:space="0" w:color="000000"/>
              <w:bottom w:val="single" w:sz="4" w:space="0" w:color="000000"/>
              <w:right w:val="single" w:sz="4" w:space="0" w:color="000000"/>
            </w:tcBorders>
            <w:hideMark/>
          </w:tcPr>
          <w:p w14:paraId="5941E378" w14:textId="4F1E2E6B" w:rsidR="00AE6B65" w:rsidRPr="00BF19AA" w:rsidRDefault="00BF19AA" w:rsidP="00BB287D">
            <w:pPr>
              <w:pStyle w:val="BodyText"/>
              <w:jc w:val="left"/>
              <w:rPr>
                <w:rFonts w:ascii="Calibri" w:eastAsia="Calibri" w:hAnsi="Calibri"/>
                <w:lang w:eastAsia="en-GB"/>
              </w:rPr>
            </w:pPr>
            <w:r w:rsidRPr="00BB287D">
              <w:rPr>
                <w:rFonts w:ascii="Calibri" w:eastAsia="SimSun" w:hAnsi="Calibri"/>
                <w:lang w:val="en-US" w:eastAsia="zh-CN"/>
              </w:rPr>
              <w:t xml:space="preserve">Buoy </w:t>
            </w:r>
            <w:r w:rsidR="00BB287D" w:rsidRPr="00BB287D">
              <w:rPr>
                <w:rFonts w:ascii="Calibri" w:eastAsia="SimSun" w:hAnsi="Calibri"/>
                <w:lang w:val="en-US" w:eastAsia="zh-CN"/>
              </w:rPr>
              <w:t xml:space="preserve">Tender </w:t>
            </w:r>
            <w:r w:rsidRPr="00BB287D">
              <w:rPr>
                <w:rFonts w:ascii="Calibri" w:eastAsia="SimSun" w:hAnsi="Calibri"/>
                <w:lang w:val="en-US" w:eastAsia="zh-CN"/>
              </w:rPr>
              <w:t>Deck Machinery</w:t>
            </w:r>
            <w:r w:rsidR="00BB287D">
              <w:rPr>
                <w:rFonts w:ascii="Calibri" w:eastAsia="SimSun" w:hAnsi="Calibri"/>
                <w:lang w:val="en-US" w:eastAsia="zh-CN"/>
              </w:rPr>
              <w:t xml:space="preserve">, </w:t>
            </w:r>
            <w:r w:rsidRPr="00BB287D">
              <w:rPr>
                <w:rFonts w:ascii="Calibri" w:eastAsia="SimSun" w:hAnsi="Calibri"/>
                <w:lang w:val="en-US" w:eastAsia="zh-CN"/>
              </w:rPr>
              <w:t>Equipment</w:t>
            </w:r>
            <w:r w:rsidR="00BB287D" w:rsidRPr="00BB287D">
              <w:rPr>
                <w:rFonts w:ascii="Calibri" w:eastAsia="SimSun" w:hAnsi="Calibri"/>
                <w:lang w:val="en-US" w:eastAsia="zh-CN"/>
              </w:rPr>
              <w:t xml:space="preserve"> and Maintenance</w:t>
            </w:r>
          </w:p>
        </w:tc>
        <w:tc>
          <w:tcPr>
            <w:tcW w:w="5760" w:type="dxa"/>
            <w:tcBorders>
              <w:top w:val="single" w:sz="4" w:space="0" w:color="000000"/>
              <w:left w:val="single" w:sz="4" w:space="0" w:color="000000"/>
              <w:bottom w:val="single" w:sz="4" w:space="0" w:color="000000"/>
              <w:right w:val="single" w:sz="4" w:space="0" w:color="000000"/>
            </w:tcBorders>
            <w:hideMark/>
          </w:tcPr>
          <w:p w14:paraId="4FC05D37" w14:textId="2F954E56" w:rsidR="00AE6B65" w:rsidRDefault="00AE6B65" w:rsidP="00AE6B65">
            <w:pPr>
              <w:pStyle w:val="BodyText"/>
              <w:rPr>
                <w:rFonts w:ascii="Calibri" w:eastAsia="SimSun" w:hAnsi="Calibri"/>
                <w:lang w:val="en-US" w:eastAsia="zh-CN"/>
              </w:rPr>
            </w:pPr>
            <w:r>
              <w:rPr>
                <w:rFonts w:ascii="Calibri" w:eastAsia="SimSun" w:hAnsi="Calibri"/>
                <w:lang w:val="en-US" w:eastAsia="zh-CN"/>
              </w:rPr>
              <w:t xml:space="preserve">Introductions to buoy </w:t>
            </w:r>
            <w:r w:rsidR="00BB287D">
              <w:rPr>
                <w:rFonts w:ascii="Calibri" w:eastAsia="SimSun" w:hAnsi="Calibri"/>
                <w:lang w:val="en-US" w:eastAsia="zh-CN"/>
              </w:rPr>
              <w:t xml:space="preserve">tender </w:t>
            </w:r>
            <w:r>
              <w:rPr>
                <w:rFonts w:ascii="Calibri" w:eastAsia="SimSun" w:hAnsi="Calibri"/>
                <w:lang w:val="en-US" w:eastAsia="zh-CN"/>
              </w:rPr>
              <w:t>deck machine</w:t>
            </w:r>
            <w:r w:rsidR="004F23C7">
              <w:rPr>
                <w:rFonts w:ascii="Calibri" w:eastAsia="SimSun" w:hAnsi="Calibri"/>
                <w:lang w:val="en-US" w:eastAsia="zh-CN"/>
              </w:rPr>
              <w:t xml:space="preserve">ry </w:t>
            </w:r>
            <w:r>
              <w:rPr>
                <w:rFonts w:ascii="Calibri" w:eastAsia="SimSun" w:hAnsi="Calibri"/>
                <w:lang w:val="en-US" w:eastAsia="zh-CN"/>
              </w:rPr>
              <w:t>and equipment, to include, crane, winches, rigging equipment, mooring tools,</w:t>
            </w:r>
            <w:r w:rsidR="004F23C7">
              <w:rPr>
                <w:rFonts w:ascii="Calibri" w:eastAsia="SimSun" w:hAnsi="Calibri"/>
                <w:lang w:val="en-US" w:eastAsia="zh-CN"/>
              </w:rPr>
              <w:t xml:space="preserve"> and</w:t>
            </w:r>
            <w:r>
              <w:rPr>
                <w:rFonts w:ascii="Calibri" w:eastAsia="SimSun" w:hAnsi="Calibri"/>
                <w:lang w:val="en-US" w:eastAsia="zh-CN"/>
              </w:rPr>
              <w:t xml:space="preserve"> </w:t>
            </w:r>
            <w:r w:rsidR="004F23C7">
              <w:rPr>
                <w:rFonts w:ascii="Calibri" w:eastAsia="SimSun" w:hAnsi="Calibri"/>
                <w:lang w:val="en-US" w:eastAsia="zh-CN"/>
              </w:rPr>
              <w:t>rigging inspections</w:t>
            </w:r>
            <w:r w:rsidR="00F3471C">
              <w:rPr>
                <w:rFonts w:ascii="Calibri" w:eastAsia="SimSun" w:hAnsi="Calibri"/>
                <w:lang w:val="en-US" w:eastAsia="zh-CN"/>
              </w:rPr>
              <w:t>.</w:t>
            </w:r>
          </w:p>
        </w:tc>
      </w:tr>
      <w:tr w:rsidR="00AE6B65" w14:paraId="6670C6CF" w14:textId="77777777" w:rsidTr="004F6C21">
        <w:tc>
          <w:tcPr>
            <w:tcW w:w="1190" w:type="dxa"/>
            <w:tcBorders>
              <w:top w:val="single" w:sz="4" w:space="0" w:color="000000"/>
              <w:left w:val="single" w:sz="4" w:space="0" w:color="000000"/>
              <w:bottom w:val="single" w:sz="4" w:space="0" w:color="000000"/>
              <w:right w:val="single" w:sz="4" w:space="0" w:color="000000"/>
            </w:tcBorders>
            <w:hideMark/>
          </w:tcPr>
          <w:p w14:paraId="1BAC2A8A" w14:textId="0EB8273E" w:rsidR="00AE6B65" w:rsidRDefault="00DE133A" w:rsidP="00AE6B65">
            <w:pPr>
              <w:pStyle w:val="BodyText"/>
              <w:rPr>
                <w:rFonts w:ascii="Calibri" w:eastAsia="SimSun" w:hAnsi="Calibri"/>
                <w:lang w:val="en-US" w:eastAsia="zh-CN"/>
              </w:rPr>
            </w:pPr>
            <w:r>
              <w:rPr>
                <w:rFonts w:ascii="Calibri" w:eastAsia="SimSun" w:hAnsi="Calibri"/>
                <w:lang w:val="en-US" w:eastAsia="zh-CN"/>
              </w:rPr>
              <w:t>7</w:t>
            </w:r>
          </w:p>
        </w:tc>
        <w:tc>
          <w:tcPr>
            <w:tcW w:w="2405" w:type="dxa"/>
            <w:tcBorders>
              <w:top w:val="single" w:sz="4" w:space="0" w:color="000000"/>
              <w:left w:val="single" w:sz="4" w:space="0" w:color="000000"/>
              <w:bottom w:val="single" w:sz="4" w:space="0" w:color="000000"/>
              <w:right w:val="single" w:sz="4" w:space="0" w:color="000000"/>
            </w:tcBorders>
            <w:hideMark/>
          </w:tcPr>
          <w:p w14:paraId="36E89F30" w14:textId="5BA1444A" w:rsidR="00AE6B65" w:rsidRDefault="00AE6B65" w:rsidP="00AE6B65">
            <w:pPr>
              <w:pStyle w:val="BodyText"/>
              <w:rPr>
                <w:rFonts w:ascii="Calibri" w:eastAsia="Calibri" w:hAnsi="Calibri"/>
                <w:lang w:eastAsia="en-GB"/>
              </w:rPr>
            </w:pPr>
            <w:del w:id="80" w:author="Eng Soon Aw" w:date="2024-10-23T12:01:00Z" w16du:dateUtc="2024-10-23T04:01:00Z">
              <w:r w:rsidDel="00703640">
                <w:rPr>
                  <w:rFonts w:ascii="Calibri" w:eastAsia="SimSun" w:hAnsi="Calibri"/>
                  <w:lang w:val="en-US" w:eastAsia="zh-CN"/>
                </w:rPr>
                <w:delText xml:space="preserve"> </w:delText>
              </w:r>
            </w:del>
            <w:r w:rsidRPr="00BB287D">
              <w:rPr>
                <w:rFonts w:ascii="Calibri" w:eastAsia="Calibri" w:hAnsi="Calibri"/>
                <w:lang w:eastAsia="en-GB"/>
              </w:rPr>
              <w:t>Task responsibility</w:t>
            </w:r>
          </w:p>
        </w:tc>
        <w:tc>
          <w:tcPr>
            <w:tcW w:w="5760" w:type="dxa"/>
            <w:tcBorders>
              <w:top w:val="single" w:sz="4" w:space="0" w:color="000000"/>
              <w:left w:val="single" w:sz="4" w:space="0" w:color="000000"/>
              <w:bottom w:val="single" w:sz="4" w:space="0" w:color="000000"/>
              <w:right w:val="single" w:sz="4" w:space="0" w:color="000000"/>
            </w:tcBorders>
            <w:hideMark/>
          </w:tcPr>
          <w:p w14:paraId="152FD0FA" w14:textId="092447D7" w:rsidR="00AE6B65" w:rsidRDefault="00AE6B65" w:rsidP="00AE6B65">
            <w:pPr>
              <w:pStyle w:val="BodyText"/>
              <w:rPr>
                <w:rFonts w:ascii="Calibri" w:hAnsi="Calibri"/>
                <w:lang w:val="en-US"/>
              </w:rPr>
            </w:pPr>
            <w:r>
              <w:rPr>
                <w:rFonts w:ascii="Calibri" w:eastAsia="SimSun" w:hAnsi="Calibri"/>
                <w:lang w:val="en-US" w:eastAsia="zh-CN"/>
              </w:rPr>
              <w:t>Introductions to basic task information and responsibility of bridge, deck, and engine department.</w:t>
            </w:r>
          </w:p>
        </w:tc>
      </w:tr>
      <w:tr w:rsidR="00A43C1D" w14:paraId="7FBD795D" w14:textId="77777777" w:rsidTr="00F721C3">
        <w:tc>
          <w:tcPr>
            <w:tcW w:w="1190" w:type="dxa"/>
            <w:vMerge w:val="restart"/>
            <w:tcBorders>
              <w:top w:val="single" w:sz="4" w:space="0" w:color="000000"/>
              <w:left w:val="single" w:sz="4" w:space="0" w:color="000000"/>
              <w:right w:val="single" w:sz="4" w:space="0" w:color="000000"/>
            </w:tcBorders>
            <w:hideMark/>
          </w:tcPr>
          <w:p w14:paraId="0F87D1B0" w14:textId="4DB3A34E" w:rsidR="00A43C1D" w:rsidRDefault="00DE133A" w:rsidP="00AE6B65">
            <w:pPr>
              <w:pStyle w:val="BodyText"/>
              <w:rPr>
                <w:rFonts w:ascii="Calibri" w:eastAsia="SimSun" w:hAnsi="Calibri"/>
                <w:lang w:val="en-US" w:eastAsia="zh-CN"/>
              </w:rPr>
            </w:pPr>
            <w:r>
              <w:rPr>
                <w:rFonts w:ascii="Calibri" w:eastAsia="SimSun" w:hAnsi="Calibri"/>
                <w:lang w:val="en-US" w:eastAsia="zh-CN"/>
              </w:rPr>
              <w:lastRenderedPageBreak/>
              <w:t>8</w:t>
            </w:r>
          </w:p>
        </w:tc>
        <w:tc>
          <w:tcPr>
            <w:tcW w:w="2405" w:type="dxa"/>
            <w:vMerge w:val="restart"/>
            <w:tcBorders>
              <w:top w:val="single" w:sz="4" w:space="0" w:color="000000"/>
              <w:left w:val="single" w:sz="4" w:space="0" w:color="000000"/>
              <w:bottom w:val="single" w:sz="4" w:space="0" w:color="000000"/>
              <w:right w:val="single" w:sz="4" w:space="0" w:color="000000"/>
            </w:tcBorders>
            <w:hideMark/>
          </w:tcPr>
          <w:p w14:paraId="68840249" w14:textId="2140C606" w:rsidR="00A43C1D" w:rsidRPr="0009264B" w:rsidRDefault="00A43C1D" w:rsidP="00AE6B65">
            <w:pPr>
              <w:pStyle w:val="BodyText"/>
              <w:jc w:val="left"/>
              <w:rPr>
                <w:rFonts w:ascii="Calibri" w:eastAsia="SimSun" w:hAnsi="Calibri"/>
                <w:lang w:val="en-US" w:eastAsia="zh-CN"/>
              </w:rPr>
            </w:pPr>
            <w:r>
              <w:rPr>
                <w:rFonts w:ascii="Calibri" w:eastAsia="SimSun" w:hAnsi="Calibri"/>
                <w:lang w:val="en-US" w:eastAsia="zh-CN"/>
              </w:rPr>
              <w:t>Buoy technical characteristics</w:t>
            </w:r>
          </w:p>
        </w:tc>
        <w:tc>
          <w:tcPr>
            <w:tcW w:w="5760" w:type="dxa"/>
            <w:tcBorders>
              <w:top w:val="single" w:sz="4" w:space="0" w:color="000000"/>
              <w:left w:val="single" w:sz="4" w:space="0" w:color="000000"/>
              <w:bottom w:val="single" w:sz="4" w:space="0" w:color="000000"/>
              <w:right w:val="single" w:sz="4" w:space="0" w:color="000000"/>
            </w:tcBorders>
            <w:hideMark/>
          </w:tcPr>
          <w:p w14:paraId="2B5890F3" w14:textId="23A8B147" w:rsidR="00A43C1D" w:rsidRDefault="00A43C1D" w:rsidP="00AE6B65">
            <w:pPr>
              <w:pStyle w:val="BodyText"/>
              <w:rPr>
                <w:rFonts w:ascii="Calibri" w:hAnsi="Calibri"/>
                <w:lang w:val="en-US"/>
              </w:rPr>
            </w:pPr>
            <w:r>
              <w:rPr>
                <w:rFonts w:ascii="Calibri" w:eastAsia="SimSun" w:hAnsi="Calibri"/>
                <w:lang w:val="en-US" w:eastAsia="zh-CN"/>
              </w:rPr>
              <w:t>Introductions to basic buoy characteristics relating to buoy tender operation.</w:t>
            </w:r>
          </w:p>
        </w:tc>
      </w:tr>
      <w:tr w:rsidR="00A43C1D" w14:paraId="436C6059" w14:textId="77777777" w:rsidTr="00F721C3">
        <w:tc>
          <w:tcPr>
            <w:tcW w:w="1190" w:type="dxa"/>
            <w:vMerge/>
            <w:tcBorders>
              <w:left w:val="single" w:sz="4" w:space="0" w:color="000000"/>
              <w:bottom w:val="single" w:sz="4" w:space="0" w:color="000000"/>
              <w:right w:val="single" w:sz="4" w:space="0" w:color="000000"/>
            </w:tcBorders>
            <w:hideMark/>
          </w:tcPr>
          <w:p w14:paraId="22E5E2BE" w14:textId="71F0ED6D" w:rsidR="00A43C1D" w:rsidRDefault="00A43C1D" w:rsidP="00AE6B65">
            <w:pPr>
              <w:pStyle w:val="BodyText"/>
              <w:rPr>
                <w:rFonts w:ascii="Calibri" w:eastAsia="SimSun" w:hAnsi="Calibri"/>
                <w:lang w:val="en-US" w:eastAsia="zh-CN"/>
              </w:rPr>
            </w:pPr>
          </w:p>
        </w:tc>
        <w:tc>
          <w:tcPr>
            <w:tcW w:w="2405" w:type="dxa"/>
            <w:vMerge/>
            <w:tcBorders>
              <w:top w:val="single" w:sz="4" w:space="0" w:color="000000"/>
              <w:left w:val="single" w:sz="4" w:space="0" w:color="000000"/>
              <w:bottom w:val="single" w:sz="4" w:space="0" w:color="000000"/>
              <w:right w:val="single" w:sz="4" w:space="0" w:color="000000"/>
            </w:tcBorders>
            <w:vAlign w:val="center"/>
            <w:hideMark/>
          </w:tcPr>
          <w:p w14:paraId="68385389" w14:textId="77777777" w:rsidR="00A43C1D" w:rsidRDefault="00A43C1D" w:rsidP="00AE6B65">
            <w:pPr>
              <w:rPr>
                <w:rFonts w:ascii="Calibri" w:eastAsia="Calibri" w:hAnsi="Calibri" w:cs="Calibri"/>
                <w:sz w:val="22"/>
                <w:lang w:eastAsia="en-GB"/>
              </w:rPr>
            </w:pPr>
          </w:p>
        </w:tc>
        <w:tc>
          <w:tcPr>
            <w:tcW w:w="5760" w:type="dxa"/>
            <w:tcBorders>
              <w:top w:val="single" w:sz="4" w:space="0" w:color="000000"/>
              <w:left w:val="single" w:sz="4" w:space="0" w:color="000000"/>
              <w:bottom w:val="single" w:sz="4" w:space="0" w:color="000000"/>
              <w:right w:val="single" w:sz="4" w:space="0" w:color="000000"/>
            </w:tcBorders>
            <w:hideMark/>
          </w:tcPr>
          <w:p w14:paraId="53E997AB" w14:textId="7CF8AB74" w:rsidR="00A43C1D" w:rsidRDefault="00A43C1D" w:rsidP="00AE6B65">
            <w:pPr>
              <w:pStyle w:val="BodyText"/>
              <w:rPr>
                <w:rFonts w:ascii="Calibri" w:eastAsia="Calibri" w:hAnsi="Calibri"/>
                <w:lang w:val="en-US" w:eastAsia="en-GB"/>
              </w:rPr>
            </w:pPr>
            <w:r>
              <w:rPr>
                <w:rFonts w:ascii="Calibri" w:eastAsia="SimSun" w:hAnsi="Calibri"/>
                <w:lang w:val="en-US" w:eastAsia="zh-CN"/>
              </w:rPr>
              <w:t>Introductions to buoy mooring system</w:t>
            </w:r>
          </w:p>
        </w:tc>
      </w:tr>
      <w:tr w:rsidR="00A43C1D" w14:paraId="5B34859F" w14:textId="77777777" w:rsidTr="00F721C3">
        <w:tc>
          <w:tcPr>
            <w:tcW w:w="1190" w:type="dxa"/>
            <w:vMerge w:val="restart"/>
            <w:tcBorders>
              <w:top w:val="single" w:sz="4" w:space="0" w:color="000000"/>
              <w:left w:val="single" w:sz="4" w:space="0" w:color="000000"/>
              <w:right w:val="single" w:sz="4" w:space="0" w:color="000000"/>
            </w:tcBorders>
            <w:hideMark/>
          </w:tcPr>
          <w:p w14:paraId="2FB91F62" w14:textId="5EDF0AC8" w:rsidR="00A43C1D" w:rsidRDefault="00DE133A" w:rsidP="00AE6B65">
            <w:pPr>
              <w:pStyle w:val="BodyText"/>
              <w:rPr>
                <w:rFonts w:ascii="Calibri" w:eastAsia="SimSun" w:hAnsi="Calibri"/>
                <w:lang w:val="en-US" w:eastAsia="zh-CN"/>
              </w:rPr>
            </w:pPr>
            <w:r>
              <w:rPr>
                <w:rFonts w:ascii="Calibri" w:eastAsia="SimSun" w:hAnsi="Calibri"/>
                <w:lang w:val="en-US" w:eastAsia="zh-CN"/>
              </w:rPr>
              <w:t>9</w:t>
            </w:r>
          </w:p>
        </w:tc>
        <w:tc>
          <w:tcPr>
            <w:tcW w:w="2405" w:type="dxa"/>
            <w:vMerge w:val="restart"/>
            <w:tcBorders>
              <w:top w:val="single" w:sz="4" w:space="0" w:color="000000"/>
              <w:left w:val="single" w:sz="4" w:space="0" w:color="000000"/>
              <w:right w:val="single" w:sz="4" w:space="0" w:color="000000"/>
            </w:tcBorders>
            <w:hideMark/>
          </w:tcPr>
          <w:p w14:paraId="6BF5BF67" w14:textId="688B530F" w:rsidR="00A43C1D" w:rsidRDefault="00A43C1D" w:rsidP="00AE6B65">
            <w:pPr>
              <w:pStyle w:val="BodyText"/>
              <w:rPr>
                <w:rFonts w:ascii="Calibri" w:eastAsia="Calibri" w:hAnsi="Calibri"/>
                <w:lang w:eastAsia="en-GB"/>
              </w:rPr>
            </w:pPr>
            <w:r>
              <w:rPr>
                <w:rFonts w:ascii="Calibri" w:eastAsia="SimSun" w:hAnsi="Calibri"/>
                <w:lang w:val="en-US" w:eastAsia="zh-CN"/>
              </w:rPr>
              <w:t xml:space="preserve">General buoy operation procedure   </w:t>
            </w:r>
          </w:p>
        </w:tc>
        <w:tc>
          <w:tcPr>
            <w:tcW w:w="5760" w:type="dxa"/>
            <w:tcBorders>
              <w:top w:val="single" w:sz="4" w:space="0" w:color="000000"/>
              <w:left w:val="single" w:sz="4" w:space="0" w:color="000000"/>
              <w:bottom w:val="single" w:sz="4" w:space="0" w:color="000000"/>
              <w:right w:val="single" w:sz="4" w:space="0" w:color="000000"/>
            </w:tcBorders>
            <w:hideMark/>
          </w:tcPr>
          <w:p w14:paraId="4DBCB33A" w14:textId="77777777" w:rsidR="00A43C1D" w:rsidRDefault="00A43C1D" w:rsidP="00AE6B65">
            <w:pPr>
              <w:pStyle w:val="BodyText"/>
              <w:rPr>
                <w:rFonts w:ascii="Calibri" w:eastAsia="SimSun" w:hAnsi="Calibri"/>
                <w:lang w:val="en-US" w:eastAsia="zh-CN"/>
              </w:rPr>
            </w:pPr>
            <w:r>
              <w:rPr>
                <w:rFonts w:ascii="Calibri" w:eastAsia="SimSun" w:hAnsi="Calibri"/>
                <w:lang w:val="en-US" w:eastAsia="zh-CN"/>
              </w:rPr>
              <w:t>Loading and unloading procedure.</w:t>
            </w:r>
          </w:p>
        </w:tc>
      </w:tr>
      <w:tr w:rsidR="00A43C1D" w14:paraId="078A3469" w14:textId="77777777" w:rsidTr="00F721C3">
        <w:tc>
          <w:tcPr>
            <w:tcW w:w="1190" w:type="dxa"/>
            <w:vMerge/>
            <w:tcBorders>
              <w:left w:val="single" w:sz="4" w:space="0" w:color="000000"/>
              <w:right w:val="single" w:sz="4" w:space="0" w:color="000000"/>
            </w:tcBorders>
            <w:hideMark/>
          </w:tcPr>
          <w:p w14:paraId="08F6FE88" w14:textId="0D985FA4" w:rsidR="00A43C1D" w:rsidRDefault="00A43C1D" w:rsidP="00AE6B65">
            <w:pPr>
              <w:pStyle w:val="BodyText"/>
              <w:rPr>
                <w:rFonts w:ascii="Calibri" w:eastAsia="SimSun" w:hAnsi="Calibri"/>
                <w:lang w:val="en-US" w:eastAsia="zh-CN"/>
              </w:rPr>
            </w:pPr>
          </w:p>
        </w:tc>
        <w:tc>
          <w:tcPr>
            <w:tcW w:w="2405" w:type="dxa"/>
            <w:vMerge/>
            <w:tcBorders>
              <w:left w:val="single" w:sz="4" w:space="0" w:color="000000"/>
              <w:right w:val="single" w:sz="4" w:space="0" w:color="000000"/>
            </w:tcBorders>
            <w:vAlign w:val="center"/>
            <w:hideMark/>
          </w:tcPr>
          <w:p w14:paraId="068F4BC0" w14:textId="77777777" w:rsidR="00A43C1D" w:rsidRDefault="00A43C1D" w:rsidP="00AE6B65">
            <w:pPr>
              <w:rPr>
                <w:rFonts w:ascii="Calibri" w:eastAsia="Calibri" w:hAnsi="Calibri" w:cs="Calibri"/>
                <w:sz w:val="22"/>
                <w:lang w:eastAsia="en-GB"/>
              </w:rPr>
            </w:pPr>
          </w:p>
        </w:tc>
        <w:tc>
          <w:tcPr>
            <w:tcW w:w="5760" w:type="dxa"/>
            <w:tcBorders>
              <w:top w:val="single" w:sz="4" w:space="0" w:color="000000"/>
              <w:left w:val="single" w:sz="4" w:space="0" w:color="000000"/>
              <w:bottom w:val="single" w:sz="4" w:space="0" w:color="000000"/>
              <w:right w:val="single" w:sz="4" w:space="0" w:color="000000"/>
            </w:tcBorders>
            <w:hideMark/>
          </w:tcPr>
          <w:p w14:paraId="4259BBE6" w14:textId="7B65F0DB" w:rsidR="00A43C1D" w:rsidRDefault="00A43C1D" w:rsidP="00AE6B65">
            <w:pPr>
              <w:pStyle w:val="BodyText"/>
              <w:rPr>
                <w:rFonts w:ascii="Calibri" w:eastAsia="SimSun" w:hAnsi="Calibri"/>
                <w:lang w:val="en-US" w:eastAsia="zh-CN"/>
              </w:rPr>
            </w:pPr>
            <w:r>
              <w:rPr>
                <w:rFonts w:ascii="Calibri" w:eastAsia="SimSun" w:hAnsi="Calibri"/>
                <w:lang w:val="en-US" w:eastAsia="zh-CN"/>
              </w:rPr>
              <w:t>Buoy retrieval procedure.</w:t>
            </w:r>
          </w:p>
        </w:tc>
      </w:tr>
      <w:tr w:rsidR="00A43C1D" w14:paraId="7AB4E91D" w14:textId="77777777" w:rsidTr="00F721C3">
        <w:tc>
          <w:tcPr>
            <w:tcW w:w="1190" w:type="dxa"/>
            <w:vMerge/>
            <w:tcBorders>
              <w:left w:val="single" w:sz="4" w:space="0" w:color="000000"/>
              <w:right w:val="single" w:sz="4" w:space="0" w:color="000000"/>
            </w:tcBorders>
            <w:hideMark/>
          </w:tcPr>
          <w:p w14:paraId="5C09490E" w14:textId="20D25C99" w:rsidR="00A43C1D" w:rsidRDefault="00A43C1D" w:rsidP="00AE6B65">
            <w:pPr>
              <w:pStyle w:val="BodyText"/>
              <w:rPr>
                <w:rFonts w:ascii="Calibri" w:eastAsia="SimSun" w:hAnsi="Calibri"/>
                <w:lang w:val="en-US" w:eastAsia="zh-CN"/>
              </w:rPr>
            </w:pPr>
          </w:p>
        </w:tc>
        <w:tc>
          <w:tcPr>
            <w:tcW w:w="2405" w:type="dxa"/>
            <w:vMerge/>
            <w:tcBorders>
              <w:left w:val="single" w:sz="4" w:space="0" w:color="000000"/>
              <w:right w:val="single" w:sz="4" w:space="0" w:color="000000"/>
            </w:tcBorders>
            <w:vAlign w:val="center"/>
            <w:hideMark/>
          </w:tcPr>
          <w:p w14:paraId="6B447EAB" w14:textId="77777777" w:rsidR="00A43C1D" w:rsidRDefault="00A43C1D" w:rsidP="00AE6B65">
            <w:pPr>
              <w:rPr>
                <w:rFonts w:ascii="Calibri" w:eastAsia="Calibri" w:hAnsi="Calibri" w:cs="Calibri"/>
                <w:sz w:val="22"/>
                <w:lang w:eastAsia="en-GB"/>
              </w:rPr>
            </w:pPr>
          </w:p>
        </w:tc>
        <w:tc>
          <w:tcPr>
            <w:tcW w:w="5760" w:type="dxa"/>
            <w:tcBorders>
              <w:top w:val="single" w:sz="4" w:space="0" w:color="000000"/>
              <w:left w:val="single" w:sz="4" w:space="0" w:color="000000"/>
              <w:bottom w:val="single" w:sz="4" w:space="0" w:color="000000"/>
              <w:right w:val="single" w:sz="4" w:space="0" w:color="000000"/>
            </w:tcBorders>
            <w:hideMark/>
          </w:tcPr>
          <w:p w14:paraId="3DBC4521" w14:textId="6EF553CE" w:rsidR="00A43C1D" w:rsidRDefault="006914F6" w:rsidP="00AE6B65">
            <w:pPr>
              <w:pStyle w:val="BodyText"/>
              <w:rPr>
                <w:rFonts w:ascii="Calibri" w:eastAsia="SimSun" w:hAnsi="Calibri"/>
                <w:lang w:val="en-US" w:eastAsia="zh-CN"/>
              </w:rPr>
            </w:pPr>
            <w:r>
              <w:rPr>
                <w:rFonts w:ascii="Calibri" w:eastAsia="SimSun" w:hAnsi="Calibri"/>
                <w:lang w:val="en-US" w:eastAsia="zh-CN"/>
              </w:rPr>
              <w:t xml:space="preserve">Maintenance and </w:t>
            </w:r>
            <w:r w:rsidR="00A43C1D">
              <w:rPr>
                <w:rFonts w:ascii="Calibri" w:eastAsia="SimSun" w:hAnsi="Calibri"/>
                <w:lang w:val="en-US" w:eastAsia="zh-CN"/>
              </w:rPr>
              <w:t xml:space="preserve">Inspection of </w:t>
            </w:r>
            <w:r w:rsidR="00DE133A">
              <w:rPr>
                <w:rFonts w:ascii="Calibri" w:eastAsia="SimSun" w:hAnsi="Calibri"/>
                <w:lang w:val="en-US" w:eastAsia="zh-CN"/>
              </w:rPr>
              <w:t xml:space="preserve">buoy and </w:t>
            </w:r>
            <w:r w:rsidR="00A43C1D">
              <w:rPr>
                <w:rFonts w:ascii="Calibri" w:eastAsia="SimSun" w:hAnsi="Calibri"/>
                <w:lang w:val="en-US" w:eastAsia="zh-CN"/>
              </w:rPr>
              <w:t>mooring system.</w:t>
            </w:r>
          </w:p>
        </w:tc>
      </w:tr>
      <w:tr w:rsidR="00A43C1D" w14:paraId="12ECB013" w14:textId="77777777" w:rsidTr="00F721C3">
        <w:tc>
          <w:tcPr>
            <w:tcW w:w="1190" w:type="dxa"/>
            <w:vMerge/>
            <w:tcBorders>
              <w:left w:val="single" w:sz="4" w:space="0" w:color="000000"/>
              <w:right w:val="single" w:sz="4" w:space="0" w:color="000000"/>
            </w:tcBorders>
            <w:hideMark/>
          </w:tcPr>
          <w:p w14:paraId="095FED7B" w14:textId="796A1756" w:rsidR="00A43C1D" w:rsidRDefault="00A43C1D" w:rsidP="00AE6B65">
            <w:pPr>
              <w:pStyle w:val="BodyText"/>
              <w:rPr>
                <w:rFonts w:ascii="Calibri" w:eastAsia="SimSun" w:hAnsi="Calibri"/>
                <w:lang w:val="en-US" w:eastAsia="zh-CN"/>
              </w:rPr>
            </w:pPr>
          </w:p>
        </w:tc>
        <w:tc>
          <w:tcPr>
            <w:tcW w:w="2405" w:type="dxa"/>
            <w:vMerge/>
            <w:tcBorders>
              <w:left w:val="single" w:sz="4" w:space="0" w:color="000000"/>
              <w:right w:val="single" w:sz="4" w:space="0" w:color="000000"/>
            </w:tcBorders>
            <w:vAlign w:val="center"/>
            <w:hideMark/>
          </w:tcPr>
          <w:p w14:paraId="4026498C" w14:textId="77777777" w:rsidR="00A43C1D" w:rsidRDefault="00A43C1D" w:rsidP="00AE6B65">
            <w:pPr>
              <w:rPr>
                <w:rFonts w:ascii="Calibri" w:eastAsia="Calibri" w:hAnsi="Calibri" w:cs="Calibri"/>
                <w:sz w:val="22"/>
                <w:lang w:eastAsia="en-GB"/>
              </w:rPr>
            </w:pPr>
          </w:p>
        </w:tc>
        <w:tc>
          <w:tcPr>
            <w:tcW w:w="5760" w:type="dxa"/>
            <w:tcBorders>
              <w:top w:val="single" w:sz="4" w:space="0" w:color="000000"/>
              <w:left w:val="single" w:sz="4" w:space="0" w:color="000000"/>
              <w:bottom w:val="single" w:sz="4" w:space="0" w:color="000000"/>
              <w:right w:val="single" w:sz="4" w:space="0" w:color="000000"/>
            </w:tcBorders>
            <w:hideMark/>
          </w:tcPr>
          <w:p w14:paraId="17E04CBD" w14:textId="633CF9D2" w:rsidR="00A43C1D" w:rsidRDefault="00A43C1D" w:rsidP="00AE6B65">
            <w:pPr>
              <w:pStyle w:val="BodyText"/>
              <w:rPr>
                <w:rFonts w:ascii="Calibri" w:eastAsia="SimSun" w:hAnsi="Calibri"/>
                <w:lang w:val="en-US" w:eastAsia="zh-CN"/>
              </w:rPr>
            </w:pPr>
            <w:r>
              <w:rPr>
                <w:rFonts w:ascii="Calibri" w:eastAsia="SimSun" w:hAnsi="Calibri"/>
                <w:lang w:val="en-US" w:eastAsia="zh-CN"/>
              </w:rPr>
              <w:t xml:space="preserve">Positioning methods and procedures. </w:t>
            </w:r>
          </w:p>
        </w:tc>
      </w:tr>
      <w:tr w:rsidR="008A6C91" w14:paraId="377D3CE8" w14:textId="77777777" w:rsidTr="008A6C91">
        <w:trPr>
          <w:trHeight w:val="422"/>
        </w:trPr>
        <w:tc>
          <w:tcPr>
            <w:tcW w:w="1190" w:type="dxa"/>
            <w:vMerge/>
            <w:tcBorders>
              <w:left w:val="single" w:sz="4" w:space="0" w:color="000000"/>
              <w:right w:val="single" w:sz="4" w:space="0" w:color="000000"/>
            </w:tcBorders>
            <w:hideMark/>
          </w:tcPr>
          <w:p w14:paraId="1D2B9256" w14:textId="19640FAC" w:rsidR="008A6C91" w:rsidRDefault="008A6C91" w:rsidP="00AE6B65">
            <w:pPr>
              <w:pStyle w:val="BodyText"/>
              <w:rPr>
                <w:rFonts w:ascii="Calibri" w:eastAsia="SimSun" w:hAnsi="Calibri"/>
                <w:lang w:val="en-US" w:eastAsia="zh-CN"/>
              </w:rPr>
            </w:pPr>
          </w:p>
        </w:tc>
        <w:tc>
          <w:tcPr>
            <w:tcW w:w="2405" w:type="dxa"/>
            <w:vMerge/>
            <w:tcBorders>
              <w:left w:val="single" w:sz="4" w:space="0" w:color="000000"/>
              <w:right w:val="single" w:sz="4" w:space="0" w:color="000000"/>
            </w:tcBorders>
            <w:vAlign w:val="center"/>
            <w:hideMark/>
          </w:tcPr>
          <w:p w14:paraId="2B99A105" w14:textId="77777777" w:rsidR="008A6C91" w:rsidRDefault="008A6C91" w:rsidP="00AE6B65">
            <w:pPr>
              <w:rPr>
                <w:rFonts w:ascii="Calibri" w:eastAsia="Calibri" w:hAnsi="Calibri" w:cs="Calibri"/>
                <w:sz w:val="22"/>
                <w:lang w:eastAsia="en-GB"/>
              </w:rPr>
            </w:pPr>
          </w:p>
        </w:tc>
        <w:tc>
          <w:tcPr>
            <w:tcW w:w="5760" w:type="dxa"/>
            <w:tcBorders>
              <w:top w:val="single" w:sz="4" w:space="0" w:color="000000"/>
              <w:left w:val="single" w:sz="4" w:space="0" w:color="000000"/>
              <w:right w:val="single" w:sz="4" w:space="0" w:color="000000"/>
            </w:tcBorders>
            <w:hideMark/>
          </w:tcPr>
          <w:p w14:paraId="3FC30400" w14:textId="3739D750" w:rsidR="008A6C91" w:rsidRDefault="008A6C91" w:rsidP="00AE6B65">
            <w:pPr>
              <w:pStyle w:val="BodyText"/>
              <w:rPr>
                <w:rFonts w:ascii="Calibri" w:eastAsia="SimSun" w:hAnsi="Calibri"/>
                <w:lang w:val="en-US" w:eastAsia="zh-CN"/>
              </w:rPr>
            </w:pPr>
            <w:r>
              <w:rPr>
                <w:rFonts w:ascii="Calibri" w:eastAsia="SimSun" w:hAnsi="Calibri"/>
                <w:lang w:val="en-US" w:eastAsia="zh-CN"/>
              </w:rPr>
              <w:t>Buoy deployment procedure.</w:t>
            </w:r>
          </w:p>
        </w:tc>
      </w:tr>
      <w:tr w:rsidR="00A43C1D" w14:paraId="4C543AD5" w14:textId="77777777" w:rsidTr="00F721C3">
        <w:trPr>
          <w:trHeight w:val="189"/>
        </w:trPr>
        <w:tc>
          <w:tcPr>
            <w:tcW w:w="1190" w:type="dxa"/>
            <w:vMerge w:val="restart"/>
            <w:tcBorders>
              <w:top w:val="single" w:sz="4" w:space="0" w:color="000000"/>
              <w:left w:val="single" w:sz="4" w:space="0" w:color="000000"/>
              <w:right w:val="single" w:sz="4" w:space="0" w:color="000000"/>
            </w:tcBorders>
            <w:hideMark/>
          </w:tcPr>
          <w:p w14:paraId="5A966001" w14:textId="1FD7247D" w:rsidR="00A43C1D" w:rsidRDefault="00DE133A" w:rsidP="00AE6B65">
            <w:pPr>
              <w:pStyle w:val="BodyText"/>
              <w:rPr>
                <w:rFonts w:ascii="Calibri" w:eastAsia="SimSun" w:hAnsi="Calibri"/>
                <w:lang w:val="en-US" w:eastAsia="zh-CN"/>
              </w:rPr>
            </w:pPr>
            <w:r>
              <w:rPr>
                <w:rFonts w:ascii="Calibri" w:eastAsia="SimSun" w:hAnsi="Calibri"/>
                <w:lang w:val="en-US" w:eastAsia="zh-CN"/>
              </w:rPr>
              <w:t>10</w:t>
            </w:r>
          </w:p>
        </w:tc>
        <w:tc>
          <w:tcPr>
            <w:tcW w:w="2405" w:type="dxa"/>
            <w:vMerge w:val="restart"/>
            <w:tcBorders>
              <w:top w:val="single" w:sz="4" w:space="0" w:color="000000"/>
              <w:left w:val="single" w:sz="4" w:space="0" w:color="000000"/>
              <w:bottom w:val="single" w:sz="4" w:space="0" w:color="000000"/>
              <w:right w:val="single" w:sz="4" w:space="0" w:color="000000"/>
            </w:tcBorders>
            <w:hideMark/>
          </w:tcPr>
          <w:p w14:paraId="55EDEA64" w14:textId="57EAA370" w:rsidR="00A43C1D" w:rsidRDefault="00A43C1D" w:rsidP="00AE6B65">
            <w:pPr>
              <w:rPr>
                <w:rFonts w:ascii="Calibri" w:eastAsia="Calibri" w:hAnsi="Calibri" w:cs="Calibri"/>
                <w:sz w:val="22"/>
                <w:lang w:eastAsia="en-GB"/>
              </w:rPr>
            </w:pPr>
            <w:r>
              <w:rPr>
                <w:rFonts w:ascii="Calibri" w:eastAsia="Calibri" w:hAnsi="Calibri" w:cs="Calibri"/>
                <w:sz w:val="22"/>
                <w:lang w:eastAsia="en-GB"/>
              </w:rPr>
              <w:t>Special Operations</w:t>
            </w:r>
          </w:p>
        </w:tc>
        <w:tc>
          <w:tcPr>
            <w:tcW w:w="5760" w:type="dxa"/>
            <w:tcBorders>
              <w:top w:val="single" w:sz="4" w:space="0" w:color="000000"/>
              <w:left w:val="single" w:sz="4" w:space="0" w:color="000000"/>
              <w:bottom w:val="single" w:sz="4" w:space="0" w:color="000000"/>
              <w:right w:val="single" w:sz="4" w:space="0" w:color="000000"/>
            </w:tcBorders>
            <w:hideMark/>
          </w:tcPr>
          <w:p w14:paraId="2345EAFA" w14:textId="2FFF4D81" w:rsidR="00A43C1D" w:rsidRDefault="00417E0E" w:rsidP="00D21060">
            <w:pPr>
              <w:rPr>
                <w:rFonts w:ascii="Calibri" w:eastAsia="SimSun" w:hAnsi="Calibri"/>
                <w:lang w:val="en-US" w:eastAsia="zh-CN"/>
              </w:rPr>
            </w:pPr>
            <w:r w:rsidRPr="006D59B6">
              <w:rPr>
                <w:sz w:val="22"/>
                <w:lang w:val="en-US" w:eastAsia="zh-CN"/>
              </w:rPr>
              <w:t xml:space="preserve">Each special operation is unique, and each has its own procedures and safety concerns. </w:t>
            </w:r>
          </w:p>
        </w:tc>
      </w:tr>
      <w:tr w:rsidR="00A43C1D" w14:paraId="116F315E" w14:textId="77777777" w:rsidTr="00F721C3">
        <w:trPr>
          <w:trHeight w:val="189"/>
        </w:trPr>
        <w:tc>
          <w:tcPr>
            <w:tcW w:w="1190" w:type="dxa"/>
            <w:vMerge/>
            <w:tcBorders>
              <w:left w:val="single" w:sz="4" w:space="0" w:color="000000"/>
              <w:right w:val="single" w:sz="4" w:space="0" w:color="000000"/>
            </w:tcBorders>
          </w:tcPr>
          <w:p w14:paraId="4F1DFD3F" w14:textId="77777777" w:rsidR="00A43C1D" w:rsidRDefault="00A43C1D" w:rsidP="00AE6B65">
            <w:pPr>
              <w:pStyle w:val="BodyText"/>
              <w:rPr>
                <w:rFonts w:ascii="Calibri" w:eastAsia="SimSun" w:hAnsi="Calibri"/>
                <w:lang w:val="en-US" w:eastAsia="zh-CN"/>
              </w:rPr>
            </w:pPr>
          </w:p>
        </w:tc>
        <w:tc>
          <w:tcPr>
            <w:tcW w:w="2405" w:type="dxa"/>
            <w:vMerge/>
            <w:tcBorders>
              <w:top w:val="single" w:sz="4" w:space="0" w:color="000000"/>
              <w:left w:val="single" w:sz="4" w:space="0" w:color="000000"/>
              <w:bottom w:val="single" w:sz="4" w:space="0" w:color="000000"/>
              <w:right w:val="single" w:sz="4" w:space="0" w:color="000000"/>
            </w:tcBorders>
          </w:tcPr>
          <w:p w14:paraId="4C894B67" w14:textId="77777777" w:rsidR="00A43C1D" w:rsidRDefault="00A43C1D" w:rsidP="00AE6B65">
            <w:pPr>
              <w:rPr>
                <w:rFonts w:ascii="Calibri" w:eastAsia="Calibri" w:hAnsi="Calibri" w:cs="Calibri"/>
                <w:sz w:val="22"/>
                <w:lang w:eastAsia="en-GB"/>
              </w:rPr>
            </w:pPr>
          </w:p>
        </w:tc>
        <w:tc>
          <w:tcPr>
            <w:tcW w:w="5760" w:type="dxa"/>
            <w:tcBorders>
              <w:top w:val="single" w:sz="4" w:space="0" w:color="000000"/>
              <w:left w:val="single" w:sz="4" w:space="0" w:color="000000"/>
              <w:bottom w:val="single" w:sz="4" w:space="0" w:color="000000"/>
              <w:right w:val="single" w:sz="4" w:space="0" w:color="000000"/>
            </w:tcBorders>
          </w:tcPr>
          <w:p w14:paraId="4A1E8F60" w14:textId="02E544FD" w:rsidR="00A43C1D" w:rsidRDefault="00A72CEB" w:rsidP="00AE6B65">
            <w:pPr>
              <w:pStyle w:val="BodyText"/>
              <w:rPr>
                <w:rFonts w:ascii="Calibri" w:eastAsia="SimSun" w:hAnsi="Calibri"/>
                <w:lang w:val="en-US" w:eastAsia="zh-CN"/>
              </w:rPr>
            </w:pPr>
            <w:r w:rsidRPr="006D59B6">
              <w:rPr>
                <w:lang w:val="en-US" w:eastAsia="zh-CN"/>
              </w:rPr>
              <w:t>These operations are not typically routine and therefore require extra care and consideration.</w:t>
            </w:r>
          </w:p>
        </w:tc>
      </w:tr>
      <w:tr w:rsidR="00A43C1D" w14:paraId="42839342" w14:textId="77777777" w:rsidTr="00F721C3">
        <w:trPr>
          <w:trHeight w:val="189"/>
        </w:trPr>
        <w:tc>
          <w:tcPr>
            <w:tcW w:w="1190" w:type="dxa"/>
            <w:vMerge/>
            <w:tcBorders>
              <w:left w:val="single" w:sz="4" w:space="0" w:color="000000"/>
              <w:right w:val="single" w:sz="4" w:space="0" w:color="000000"/>
            </w:tcBorders>
          </w:tcPr>
          <w:p w14:paraId="36390AED" w14:textId="77777777" w:rsidR="00A43C1D" w:rsidRDefault="00A43C1D" w:rsidP="00AE6B65">
            <w:pPr>
              <w:pStyle w:val="BodyText"/>
              <w:rPr>
                <w:rFonts w:ascii="Calibri" w:eastAsia="SimSun" w:hAnsi="Calibri"/>
                <w:lang w:val="en-US" w:eastAsia="zh-CN"/>
              </w:rPr>
            </w:pPr>
          </w:p>
        </w:tc>
        <w:tc>
          <w:tcPr>
            <w:tcW w:w="2405" w:type="dxa"/>
            <w:vMerge/>
            <w:tcBorders>
              <w:top w:val="single" w:sz="4" w:space="0" w:color="000000"/>
              <w:left w:val="single" w:sz="4" w:space="0" w:color="000000"/>
              <w:bottom w:val="single" w:sz="4" w:space="0" w:color="000000"/>
              <w:right w:val="single" w:sz="4" w:space="0" w:color="000000"/>
            </w:tcBorders>
          </w:tcPr>
          <w:p w14:paraId="4564F453" w14:textId="77777777" w:rsidR="00A43C1D" w:rsidRDefault="00A43C1D" w:rsidP="00AE6B65">
            <w:pPr>
              <w:rPr>
                <w:rFonts w:ascii="Calibri" w:eastAsia="Calibri" w:hAnsi="Calibri" w:cs="Calibri"/>
                <w:sz w:val="22"/>
                <w:lang w:eastAsia="en-GB"/>
              </w:rPr>
            </w:pPr>
          </w:p>
        </w:tc>
        <w:tc>
          <w:tcPr>
            <w:tcW w:w="5760" w:type="dxa"/>
            <w:tcBorders>
              <w:top w:val="single" w:sz="4" w:space="0" w:color="000000"/>
              <w:left w:val="single" w:sz="4" w:space="0" w:color="000000"/>
              <w:bottom w:val="single" w:sz="4" w:space="0" w:color="000000"/>
              <w:right w:val="single" w:sz="4" w:space="0" w:color="000000"/>
            </w:tcBorders>
          </w:tcPr>
          <w:p w14:paraId="4CFDDFE8" w14:textId="0BBB10AE" w:rsidR="00A43C1D" w:rsidRDefault="00A72CEB" w:rsidP="00AE6B65">
            <w:pPr>
              <w:pStyle w:val="BodyText"/>
              <w:rPr>
                <w:rFonts w:ascii="Calibri" w:eastAsia="SimSun" w:hAnsi="Calibri"/>
                <w:lang w:val="en-US" w:eastAsia="zh-CN"/>
              </w:rPr>
            </w:pPr>
            <w:r w:rsidRPr="006D59B6">
              <w:rPr>
                <w:lang w:val="en-US" w:eastAsia="zh-CN"/>
              </w:rPr>
              <w:t xml:space="preserve">Each evolution should be </w:t>
            </w:r>
            <w:proofErr w:type="gramStart"/>
            <w:r w:rsidRPr="006D59B6">
              <w:rPr>
                <w:lang w:val="en-US" w:eastAsia="zh-CN"/>
              </w:rPr>
              <w:t>planned in advance</w:t>
            </w:r>
            <w:proofErr w:type="gramEnd"/>
            <w:r w:rsidRPr="006D59B6">
              <w:rPr>
                <w:lang w:val="en-US" w:eastAsia="zh-CN"/>
              </w:rPr>
              <w:t xml:space="preserve"> as the case may be and include risk mitigations.</w:t>
            </w:r>
          </w:p>
        </w:tc>
      </w:tr>
      <w:tr w:rsidR="00D956F9" w14:paraId="188747DC" w14:textId="77777777" w:rsidTr="00151AAE">
        <w:trPr>
          <w:trHeight w:val="656"/>
        </w:trPr>
        <w:tc>
          <w:tcPr>
            <w:tcW w:w="1190" w:type="dxa"/>
            <w:vMerge/>
            <w:tcBorders>
              <w:left w:val="single" w:sz="4" w:space="0" w:color="000000"/>
              <w:right w:val="single" w:sz="4" w:space="0" w:color="000000"/>
            </w:tcBorders>
          </w:tcPr>
          <w:p w14:paraId="6CDCDF0A" w14:textId="77777777" w:rsidR="00D956F9" w:rsidRDefault="00D956F9" w:rsidP="00AE6B65">
            <w:pPr>
              <w:pStyle w:val="BodyText"/>
              <w:rPr>
                <w:rFonts w:ascii="Calibri" w:eastAsia="SimSun" w:hAnsi="Calibri"/>
                <w:lang w:val="en-US" w:eastAsia="zh-CN"/>
              </w:rPr>
            </w:pPr>
          </w:p>
        </w:tc>
        <w:tc>
          <w:tcPr>
            <w:tcW w:w="2405" w:type="dxa"/>
            <w:vMerge/>
            <w:tcBorders>
              <w:top w:val="single" w:sz="4" w:space="0" w:color="000000"/>
              <w:left w:val="single" w:sz="4" w:space="0" w:color="000000"/>
              <w:bottom w:val="single" w:sz="4" w:space="0" w:color="000000"/>
              <w:right w:val="single" w:sz="4" w:space="0" w:color="000000"/>
            </w:tcBorders>
          </w:tcPr>
          <w:p w14:paraId="7065629D" w14:textId="77777777" w:rsidR="00D956F9" w:rsidRDefault="00D956F9" w:rsidP="00AE6B65">
            <w:pPr>
              <w:rPr>
                <w:rFonts w:ascii="Calibri" w:eastAsia="Calibri" w:hAnsi="Calibri" w:cs="Calibri"/>
                <w:sz w:val="22"/>
                <w:lang w:eastAsia="en-GB"/>
              </w:rPr>
            </w:pPr>
          </w:p>
        </w:tc>
        <w:tc>
          <w:tcPr>
            <w:tcW w:w="5760" w:type="dxa"/>
            <w:tcBorders>
              <w:top w:val="single" w:sz="4" w:space="0" w:color="000000"/>
              <w:left w:val="single" w:sz="4" w:space="0" w:color="000000"/>
              <w:right w:val="single" w:sz="4" w:space="0" w:color="000000"/>
            </w:tcBorders>
          </w:tcPr>
          <w:p w14:paraId="7C851519" w14:textId="732F4F11" w:rsidR="00D956F9" w:rsidRDefault="00D956F9" w:rsidP="00734B65">
            <w:pPr>
              <w:rPr>
                <w:rFonts w:ascii="Calibri" w:eastAsia="SimSun" w:hAnsi="Calibri"/>
                <w:lang w:val="en-US" w:eastAsia="zh-CN"/>
              </w:rPr>
            </w:pPr>
            <w:commentRangeStart w:id="81"/>
            <w:r w:rsidRPr="006D59B6">
              <w:rPr>
                <w:sz w:val="22"/>
                <w:lang w:val="en-US" w:eastAsia="zh-CN"/>
              </w:rPr>
              <w:t xml:space="preserve">Competent Authorities may have standardized methods that must be followed. </w:t>
            </w:r>
            <w:commentRangeEnd w:id="81"/>
            <w:r w:rsidR="00081F4D">
              <w:rPr>
                <w:rStyle w:val="CommentReference"/>
              </w:rPr>
              <w:commentReference w:id="81"/>
            </w:r>
          </w:p>
        </w:tc>
      </w:tr>
    </w:tbl>
    <w:p w14:paraId="31EC8985" w14:textId="77777777" w:rsidR="0048031A" w:rsidRDefault="0048031A" w:rsidP="00854BCE">
      <w:pPr>
        <w:pStyle w:val="BodyText"/>
      </w:pPr>
    </w:p>
    <w:p w14:paraId="37938AA4" w14:textId="63CBF00E" w:rsidR="0048031A" w:rsidRDefault="00BC3FCF" w:rsidP="0048031A">
      <w:pPr>
        <w:pStyle w:val="Heading2"/>
        <w:numPr>
          <w:ilvl w:val="0"/>
          <w:numId w:val="0"/>
        </w:numPr>
        <w:rPr>
          <w:lang w:val="en-US"/>
        </w:rPr>
      </w:pPr>
      <w:bookmarkStart w:id="82" w:name="_Toc179360265"/>
      <w:r>
        <w:t>3.3</w:t>
      </w:r>
      <w:r w:rsidR="0048031A">
        <w:tab/>
      </w:r>
      <w:r w:rsidR="0048031A">
        <w:rPr>
          <w:rFonts w:eastAsia="SimSun"/>
          <w:lang w:val="en-US" w:eastAsia="zh-CN"/>
        </w:rPr>
        <w:t>Other consideration of the guideline</w:t>
      </w:r>
      <w:bookmarkEnd w:id="82"/>
    </w:p>
    <w:p w14:paraId="323A89E0" w14:textId="4CF6E578" w:rsidR="0048031A" w:rsidRDefault="0048031A" w:rsidP="00BA3608">
      <w:pPr>
        <w:pStyle w:val="Heading1"/>
        <w:numPr>
          <w:ilvl w:val="0"/>
          <w:numId w:val="0"/>
        </w:numPr>
        <w:ind w:left="708"/>
        <w:rPr>
          <w:rFonts w:ascii="Calibri" w:eastAsia="SimSun" w:hAnsi="Calibri" w:cstheme="minorBidi"/>
          <w:b w:val="0"/>
          <w:bCs w:val="0"/>
          <w:caps w:val="0"/>
          <w:color w:val="auto"/>
          <w:sz w:val="22"/>
          <w:szCs w:val="22"/>
          <w:lang w:val="en-US" w:eastAsia="zh-CN"/>
        </w:rPr>
      </w:pPr>
      <w:bookmarkStart w:id="83" w:name="_Toc179360266"/>
      <w:r w:rsidRPr="00BA3608">
        <w:rPr>
          <w:rFonts w:ascii="Calibri" w:eastAsia="SimSun" w:hAnsi="Calibri" w:cstheme="minorBidi"/>
          <w:b w:val="0"/>
          <w:bCs w:val="0"/>
          <w:caps w:val="0"/>
          <w:color w:val="auto"/>
          <w:sz w:val="22"/>
          <w:szCs w:val="22"/>
          <w:lang w:val="en-US" w:eastAsia="zh-CN"/>
        </w:rPr>
        <w:t xml:space="preserve">In recent years, with the development of technology, the number of marine economic activities has been increasing. The rise of economic activities such as offshore wind farms and aquaculture have brought new challenges to the activities of buoy tenders. </w:t>
      </w:r>
      <w:r w:rsidR="009E041C">
        <w:rPr>
          <w:rFonts w:ascii="Calibri" w:eastAsia="SimSun" w:hAnsi="Calibri" w:cstheme="minorBidi"/>
          <w:b w:val="0"/>
          <w:bCs w:val="0"/>
          <w:caps w:val="0"/>
          <w:color w:val="auto"/>
          <w:sz w:val="22"/>
          <w:szCs w:val="22"/>
          <w:lang w:val="en-US" w:eastAsia="zh-CN"/>
        </w:rPr>
        <w:t>These</w:t>
      </w:r>
      <w:r w:rsidR="009E041C" w:rsidRPr="00BA3608">
        <w:rPr>
          <w:rFonts w:ascii="Calibri" w:eastAsia="SimSun" w:hAnsi="Calibri" w:cstheme="minorBidi"/>
          <w:b w:val="0"/>
          <w:bCs w:val="0"/>
          <w:caps w:val="0"/>
          <w:color w:val="auto"/>
          <w:sz w:val="22"/>
          <w:szCs w:val="22"/>
          <w:lang w:val="en-US" w:eastAsia="zh-CN"/>
        </w:rPr>
        <w:t xml:space="preserve"> activities are not limited to traditional buoy maintenance </w:t>
      </w:r>
      <w:r w:rsidR="009E041C">
        <w:rPr>
          <w:rFonts w:ascii="Calibri" w:eastAsia="SimSun" w:hAnsi="Calibri" w:cstheme="minorBidi"/>
          <w:b w:val="0"/>
          <w:bCs w:val="0"/>
          <w:caps w:val="0"/>
          <w:color w:val="auto"/>
          <w:sz w:val="22"/>
          <w:szCs w:val="22"/>
          <w:lang w:val="en-US" w:eastAsia="zh-CN"/>
        </w:rPr>
        <w:t>operations.</w:t>
      </w:r>
      <w:r w:rsidR="009E041C" w:rsidRPr="00BA3608">
        <w:rPr>
          <w:rFonts w:ascii="Calibri" w:eastAsia="SimSun" w:hAnsi="Calibri" w:cstheme="minorBidi"/>
          <w:b w:val="0"/>
          <w:bCs w:val="0"/>
          <w:caps w:val="0"/>
          <w:color w:val="auto"/>
          <w:sz w:val="22"/>
          <w:szCs w:val="22"/>
          <w:lang w:val="en-US" w:eastAsia="zh-CN"/>
        </w:rPr>
        <w:t xml:space="preserve"> </w:t>
      </w:r>
      <w:r w:rsidR="009E041C">
        <w:rPr>
          <w:rFonts w:ascii="Calibri" w:eastAsia="SimSun" w:hAnsi="Calibri" w:cstheme="minorBidi"/>
          <w:b w:val="0"/>
          <w:bCs w:val="0"/>
          <w:caps w:val="0"/>
          <w:color w:val="auto"/>
          <w:sz w:val="22"/>
          <w:szCs w:val="22"/>
          <w:lang w:val="en-US" w:eastAsia="zh-CN"/>
        </w:rPr>
        <w:t>Vessel traffic density and volume ha</w:t>
      </w:r>
      <w:r w:rsidR="00F30567">
        <w:rPr>
          <w:rFonts w:ascii="Calibri" w:eastAsia="SimSun" w:hAnsi="Calibri" w:cstheme="minorBidi"/>
          <w:b w:val="0"/>
          <w:bCs w:val="0"/>
          <w:caps w:val="0"/>
          <w:color w:val="auto"/>
          <w:sz w:val="22"/>
          <w:szCs w:val="22"/>
          <w:lang w:val="en-US" w:eastAsia="zh-CN"/>
        </w:rPr>
        <w:t xml:space="preserve">ve also </w:t>
      </w:r>
      <w:r w:rsidR="009E041C">
        <w:rPr>
          <w:rFonts w:ascii="Calibri" w:eastAsia="SimSun" w:hAnsi="Calibri" w:cstheme="minorBidi"/>
          <w:b w:val="0"/>
          <w:bCs w:val="0"/>
          <w:caps w:val="0"/>
          <w:color w:val="auto"/>
          <w:sz w:val="22"/>
          <w:szCs w:val="22"/>
          <w:lang w:val="en-US" w:eastAsia="zh-CN"/>
        </w:rPr>
        <w:t>increased</w:t>
      </w:r>
      <w:r w:rsidR="00DE133A">
        <w:rPr>
          <w:rFonts w:ascii="Calibri" w:eastAsia="SimSun" w:hAnsi="Calibri" w:cstheme="minorBidi"/>
          <w:b w:val="0"/>
          <w:bCs w:val="0"/>
          <w:caps w:val="0"/>
          <w:color w:val="auto"/>
          <w:sz w:val="22"/>
          <w:szCs w:val="22"/>
          <w:lang w:val="en-US" w:eastAsia="zh-CN"/>
        </w:rPr>
        <w:t>,</w:t>
      </w:r>
      <w:r w:rsidR="009E041C">
        <w:rPr>
          <w:rFonts w:ascii="Calibri" w:eastAsia="SimSun" w:hAnsi="Calibri" w:cstheme="minorBidi"/>
          <w:b w:val="0"/>
          <w:bCs w:val="0"/>
          <w:caps w:val="0"/>
          <w:color w:val="auto"/>
          <w:sz w:val="22"/>
          <w:szCs w:val="22"/>
          <w:lang w:val="en-US" w:eastAsia="zh-CN"/>
        </w:rPr>
        <w:t xml:space="preserve"> resulting in more operational </w:t>
      </w:r>
      <w:r w:rsidR="00DE133A">
        <w:rPr>
          <w:rFonts w:ascii="Calibri" w:eastAsia="SimSun" w:hAnsi="Calibri" w:cstheme="minorBidi"/>
          <w:b w:val="0"/>
          <w:bCs w:val="0"/>
          <w:caps w:val="0"/>
          <w:color w:val="auto"/>
          <w:sz w:val="22"/>
          <w:szCs w:val="22"/>
          <w:lang w:val="en-US" w:eastAsia="zh-CN"/>
        </w:rPr>
        <w:t xml:space="preserve">and navigational </w:t>
      </w:r>
      <w:r w:rsidR="009E041C">
        <w:rPr>
          <w:rFonts w:ascii="Calibri" w:eastAsia="SimSun" w:hAnsi="Calibri" w:cstheme="minorBidi"/>
          <w:b w:val="0"/>
          <w:bCs w:val="0"/>
          <w:caps w:val="0"/>
          <w:color w:val="auto"/>
          <w:sz w:val="22"/>
          <w:szCs w:val="22"/>
          <w:lang w:val="en-US" w:eastAsia="zh-CN"/>
        </w:rPr>
        <w:t xml:space="preserve">risk, more AtoNs to service, </w:t>
      </w:r>
      <w:r w:rsidR="009F3E42">
        <w:rPr>
          <w:rFonts w:ascii="Calibri" w:eastAsia="SimSun" w:hAnsi="Calibri" w:cstheme="minorBidi"/>
          <w:b w:val="0"/>
          <w:bCs w:val="0"/>
          <w:caps w:val="0"/>
          <w:color w:val="auto"/>
          <w:sz w:val="22"/>
          <w:szCs w:val="22"/>
          <w:lang w:val="en-US" w:eastAsia="zh-CN"/>
        </w:rPr>
        <w:t xml:space="preserve">and </w:t>
      </w:r>
      <w:r w:rsidR="009E041C">
        <w:rPr>
          <w:rFonts w:ascii="Calibri" w:eastAsia="SimSun" w:hAnsi="Calibri" w:cstheme="minorBidi"/>
          <w:b w:val="0"/>
          <w:bCs w:val="0"/>
          <w:caps w:val="0"/>
          <w:color w:val="auto"/>
          <w:sz w:val="22"/>
          <w:szCs w:val="22"/>
          <w:lang w:val="en-US" w:eastAsia="zh-CN"/>
        </w:rPr>
        <w:t xml:space="preserve">more </w:t>
      </w:r>
      <w:r w:rsidR="00306071">
        <w:rPr>
          <w:rFonts w:ascii="Calibri" w:eastAsia="SimSun" w:hAnsi="Calibri" w:cstheme="minorBidi"/>
          <w:b w:val="0"/>
          <w:bCs w:val="0"/>
          <w:caps w:val="0"/>
          <w:color w:val="auto"/>
          <w:sz w:val="22"/>
          <w:szCs w:val="22"/>
          <w:lang w:val="en-US" w:eastAsia="zh-CN"/>
        </w:rPr>
        <w:t xml:space="preserve">private </w:t>
      </w:r>
      <w:r w:rsidR="001E5F08">
        <w:rPr>
          <w:rFonts w:ascii="Calibri" w:eastAsia="SimSun" w:hAnsi="Calibri" w:cstheme="minorBidi"/>
          <w:b w:val="0"/>
          <w:bCs w:val="0"/>
          <w:caps w:val="0"/>
          <w:color w:val="auto"/>
          <w:sz w:val="22"/>
          <w:szCs w:val="22"/>
          <w:lang w:val="en-US" w:eastAsia="zh-CN"/>
        </w:rPr>
        <w:t xml:space="preserve">AtoN </w:t>
      </w:r>
      <w:r w:rsidR="009E041C">
        <w:rPr>
          <w:rFonts w:ascii="Calibri" w:eastAsia="SimSun" w:hAnsi="Calibri" w:cstheme="minorBidi"/>
          <w:b w:val="0"/>
          <w:bCs w:val="0"/>
          <w:caps w:val="0"/>
          <w:color w:val="auto"/>
          <w:sz w:val="22"/>
          <w:szCs w:val="22"/>
          <w:lang w:val="en-US" w:eastAsia="zh-CN"/>
        </w:rPr>
        <w:t>requiring additional supervision and inspection, with these tasks being assigned to the buoy tender.</w:t>
      </w:r>
      <w:bookmarkEnd w:id="83"/>
      <w:r w:rsidR="009E041C">
        <w:rPr>
          <w:rFonts w:ascii="Calibri" w:eastAsia="SimSun" w:hAnsi="Calibri" w:cstheme="minorBidi"/>
          <w:b w:val="0"/>
          <w:bCs w:val="0"/>
          <w:caps w:val="0"/>
          <w:color w:val="auto"/>
          <w:sz w:val="22"/>
          <w:szCs w:val="22"/>
          <w:lang w:val="en-US" w:eastAsia="zh-CN"/>
        </w:rPr>
        <w:t xml:space="preserve"> </w:t>
      </w:r>
    </w:p>
    <w:p w14:paraId="094557DC" w14:textId="3C68F0E0" w:rsidR="00C40596" w:rsidRDefault="00C40596" w:rsidP="00C40596">
      <w:pPr>
        <w:pStyle w:val="Heading1"/>
      </w:pPr>
      <w:bookmarkStart w:id="84" w:name="_Toc179360267"/>
      <w:r>
        <w:t>Common requirements</w:t>
      </w:r>
      <w:bookmarkEnd w:id="84"/>
      <w:r>
        <w:t xml:space="preserve"> </w:t>
      </w:r>
    </w:p>
    <w:p w14:paraId="63567F8D" w14:textId="6D2F26AA" w:rsidR="00DE133A" w:rsidRDefault="00DE133A" w:rsidP="00C40596">
      <w:pPr>
        <w:pStyle w:val="Heading2"/>
        <w:rPr>
          <w:rFonts w:eastAsia="SimSun"/>
          <w:sz w:val="22"/>
          <w:szCs w:val="22"/>
          <w:lang w:val="en-US" w:eastAsia="zh-CN"/>
        </w:rPr>
      </w:pPr>
      <w:bookmarkStart w:id="85" w:name="_Toc179360268"/>
      <w:r>
        <w:rPr>
          <w:rFonts w:eastAsia="SimSun"/>
          <w:sz w:val="22"/>
          <w:szCs w:val="22"/>
          <w:lang w:val="en-US" w:eastAsia="zh-CN"/>
        </w:rPr>
        <w:t>Regulatory compliance</w:t>
      </w:r>
      <w:bookmarkEnd w:id="85"/>
    </w:p>
    <w:p w14:paraId="7F432B3E" w14:textId="75E10563" w:rsidR="00384105" w:rsidRDefault="00384105" w:rsidP="00E80805">
      <w:pPr>
        <w:pStyle w:val="BodyText"/>
        <w:numPr>
          <w:ilvl w:val="0"/>
          <w:numId w:val="25"/>
        </w:numPr>
        <w:jc w:val="left"/>
        <w:rPr>
          <w:rFonts w:ascii="Calibri" w:eastAsia="SimSun" w:hAnsi="Calibri"/>
          <w:lang w:val="en-US" w:eastAsia="zh-CN"/>
        </w:rPr>
      </w:pPr>
      <w:r>
        <w:rPr>
          <w:rFonts w:ascii="Calibri" w:eastAsia="SimSun" w:hAnsi="Calibri"/>
          <w:lang w:val="en-US" w:eastAsia="zh-CN"/>
        </w:rPr>
        <w:t>Follow international and domestic maritime laws, regulations, and competent authority policies</w:t>
      </w:r>
      <w:r w:rsidR="00664A16">
        <w:rPr>
          <w:rFonts w:ascii="Calibri" w:eastAsia="SimSun" w:hAnsi="Calibri"/>
          <w:lang w:val="en-US" w:eastAsia="zh-CN"/>
        </w:rPr>
        <w:t>.</w:t>
      </w:r>
    </w:p>
    <w:p w14:paraId="1D1A4A44" w14:textId="34F3D952" w:rsidR="00384105" w:rsidRDefault="00384105" w:rsidP="00E80805">
      <w:pPr>
        <w:pStyle w:val="BodyText"/>
        <w:numPr>
          <w:ilvl w:val="0"/>
          <w:numId w:val="25"/>
        </w:numPr>
        <w:jc w:val="left"/>
        <w:rPr>
          <w:rFonts w:ascii="Calibri" w:eastAsia="SimSun" w:hAnsi="Calibri"/>
          <w:lang w:val="en-US" w:eastAsia="zh-CN"/>
        </w:rPr>
      </w:pPr>
      <w:r>
        <w:rPr>
          <w:rFonts w:ascii="Calibri" w:eastAsia="SimSun" w:hAnsi="Calibri"/>
          <w:lang w:val="en-US" w:eastAsia="zh-CN"/>
        </w:rPr>
        <w:t>Verify that crew and vessel are properly i</w:t>
      </w:r>
      <w:r w:rsidR="00DE133A">
        <w:rPr>
          <w:rFonts w:ascii="Calibri" w:eastAsia="SimSun" w:hAnsi="Calibri"/>
          <w:lang w:val="en-US" w:eastAsia="zh-CN"/>
        </w:rPr>
        <w:t>nsur</w:t>
      </w:r>
      <w:r>
        <w:rPr>
          <w:rFonts w:ascii="Calibri" w:eastAsia="SimSun" w:hAnsi="Calibri"/>
          <w:lang w:val="en-US" w:eastAsia="zh-CN"/>
        </w:rPr>
        <w:t>ed</w:t>
      </w:r>
      <w:r w:rsidR="00DE133A">
        <w:rPr>
          <w:rFonts w:ascii="Calibri" w:eastAsia="SimSun" w:hAnsi="Calibri"/>
          <w:lang w:val="en-US" w:eastAsia="zh-CN"/>
        </w:rPr>
        <w:t xml:space="preserve"> and</w:t>
      </w:r>
      <w:r>
        <w:rPr>
          <w:rFonts w:ascii="Calibri" w:eastAsia="SimSun" w:hAnsi="Calibri"/>
          <w:lang w:val="en-US" w:eastAsia="zh-CN"/>
        </w:rPr>
        <w:t xml:space="preserve"> understand the terms of their l</w:t>
      </w:r>
      <w:r w:rsidR="00DE133A">
        <w:rPr>
          <w:rFonts w:ascii="Calibri" w:eastAsia="SimSun" w:hAnsi="Calibri"/>
          <w:lang w:val="en-US" w:eastAsia="zh-CN"/>
        </w:rPr>
        <w:t>iability</w:t>
      </w:r>
      <w:r w:rsidR="00664A16">
        <w:rPr>
          <w:rFonts w:ascii="Calibri" w:eastAsia="SimSun" w:hAnsi="Calibri"/>
          <w:lang w:val="en-US" w:eastAsia="zh-CN"/>
        </w:rPr>
        <w:t>.</w:t>
      </w:r>
    </w:p>
    <w:p w14:paraId="7072FEC8" w14:textId="2E65C87E" w:rsidR="00DE133A" w:rsidRDefault="00384105" w:rsidP="00E80805">
      <w:pPr>
        <w:pStyle w:val="BodyText"/>
        <w:numPr>
          <w:ilvl w:val="0"/>
          <w:numId w:val="25"/>
        </w:numPr>
        <w:jc w:val="left"/>
        <w:rPr>
          <w:rFonts w:ascii="Calibri" w:eastAsia="SimSun" w:hAnsi="Calibri"/>
          <w:lang w:val="en-US" w:eastAsia="zh-CN"/>
        </w:rPr>
      </w:pPr>
      <w:r>
        <w:rPr>
          <w:rFonts w:ascii="Calibri" w:eastAsia="SimSun" w:hAnsi="Calibri"/>
          <w:lang w:val="en-US" w:eastAsia="zh-CN"/>
        </w:rPr>
        <w:t>Buoy tender shall be inspected for s</w:t>
      </w:r>
      <w:r w:rsidR="00DE133A">
        <w:rPr>
          <w:rFonts w:ascii="Calibri" w:eastAsia="SimSun" w:hAnsi="Calibri"/>
          <w:lang w:val="en-US" w:eastAsia="zh-CN"/>
        </w:rPr>
        <w:t>eaworthiness</w:t>
      </w:r>
      <w:ins w:id="86" w:author="Eng Soon Aw" w:date="2024-10-23T12:02:00Z" w16du:dateUtc="2024-10-23T04:02:00Z">
        <w:r w:rsidR="00D95340">
          <w:rPr>
            <w:rFonts w:ascii="Calibri" w:eastAsia="SimSun" w:hAnsi="Calibri"/>
            <w:lang w:val="en-US" w:eastAsia="zh-CN"/>
          </w:rPr>
          <w:t xml:space="preserve"> in accordance </w:t>
        </w:r>
        <w:proofErr w:type="gramStart"/>
        <w:r w:rsidR="00D95340">
          <w:rPr>
            <w:rFonts w:ascii="Calibri" w:eastAsia="SimSun" w:hAnsi="Calibri"/>
            <w:lang w:val="en-US" w:eastAsia="zh-CN"/>
          </w:rPr>
          <w:t>to</w:t>
        </w:r>
        <w:proofErr w:type="gramEnd"/>
        <w:r w:rsidR="00D95340">
          <w:rPr>
            <w:rFonts w:ascii="Calibri" w:eastAsia="SimSun" w:hAnsi="Calibri"/>
            <w:lang w:val="en-US" w:eastAsia="zh-CN"/>
          </w:rPr>
          <w:t xml:space="preserve"> relevant maritime </w:t>
        </w:r>
        <w:proofErr w:type="gramStart"/>
        <w:r w:rsidR="00D95340">
          <w:rPr>
            <w:rFonts w:ascii="Calibri" w:eastAsia="SimSun" w:hAnsi="Calibri"/>
            <w:lang w:val="en-US" w:eastAsia="zh-CN"/>
          </w:rPr>
          <w:t>laws,</w:t>
        </w:r>
        <w:proofErr w:type="gramEnd"/>
        <w:r w:rsidR="00D95340">
          <w:rPr>
            <w:rFonts w:ascii="Calibri" w:eastAsia="SimSun" w:hAnsi="Calibri"/>
            <w:lang w:val="en-US" w:eastAsia="zh-CN"/>
          </w:rPr>
          <w:t xml:space="preserve"> regulations</w:t>
        </w:r>
      </w:ins>
      <w:r w:rsidR="00664A16">
        <w:rPr>
          <w:rFonts w:ascii="Calibri" w:eastAsia="SimSun" w:hAnsi="Calibri"/>
          <w:lang w:val="en-US" w:eastAsia="zh-CN"/>
        </w:rPr>
        <w:t>.</w:t>
      </w:r>
    </w:p>
    <w:p w14:paraId="52F65943" w14:textId="389C96E8" w:rsidR="008E261F" w:rsidRPr="008E261F" w:rsidRDefault="008E261F" w:rsidP="00E80805">
      <w:pPr>
        <w:pStyle w:val="ListParagraph"/>
        <w:numPr>
          <w:ilvl w:val="0"/>
          <w:numId w:val="25"/>
        </w:numPr>
        <w:rPr>
          <w:rFonts w:asciiTheme="majorHAnsi" w:hAnsiTheme="majorHAnsi" w:cstheme="majorHAnsi"/>
          <w:sz w:val="22"/>
          <w:lang w:eastAsia="zh-CN"/>
        </w:rPr>
      </w:pPr>
      <w:r w:rsidRPr="008E261F">
        <w:rPr>
          <w:rFonts w:asciiTheme="majorHAnsi" w:hAnsiTheme="majorHAnsi" w:cstheme="majorHAnsi"/>
          <w:sz w:val="22"/>
          <w:lang w:eastAsia="zh-CN"/>
        </w:rPr>
        <w:t xml:space="preserve">Personnel competency and skills must be certified to and follow national </w:t>
      </w:r>
      <w:ins w:id="87" w:author="Eng Soon Aw" w:date="2024-10-24T07:41:00Z" w16du:dateUtc="2024-10-23T23:41:00Z">
        <w:r w:rsidR="003E093B">
          <w:rPr>
            <w:rFonts w:asciiTheme="majorHAnsi" w:hAnsiTheme="majorHAnsi" w:cstheme="majorHAnsi"/>
            <w:sz w:val="22"/>
            <w:lang w:eastAsia="zh-CN"/>
          </w:rPr>
          <w:t xml:space="preserve">or international </w:t>
        </w:r>
      </w:ins>
      <w:r w:rsidRPr="008E261F">
        <w:rPr>
          <w:rFonts w:asciiTheme="majorHAnsi" w:hAnsiTheme="majorHAnsi" w:cstheme="majorHAnsi"/>
          <w:sz w:val="22"/>
          <w:lang w:eastAsia="zh-CN"/>
        </w:rPr>
        <w:t>standards. These standards may incorporate training as detailed by WWA</w:t>
      </w:r>
      <w:ins w:id="88" w:author="Eng Soon Aw" w:date="2024-10-24T07:00:00Z" w16du:dateUtc="2024-10-23T23:00:00Z">
        <w:r w:rsidR="00A8342E">
          <w:rPr>
            <w:rFonts w:asciiTheme="majorHAnsi" w:hAnsiTheme="majorHAnsi" w:cstheme="majorHAnsi"/>
            <w:sz w:val="22"/>
            <w:lang w:eastAsia="zh-CN"/>
          </w:rPr>
          <w:t xml:space="preserve"> </w:t>
        </w:r>
      </w:ins>
      <w:ins w:id="89" w:author="Eng Soon Aw" w:date="2024-10-24T07:02:00Z" w16du:dateUtc="2024-10-23T23:02:00Z">
        <w:r w:rsidR="00AB6E3F">
          <w:rPr>
            <w:rFonts w:asciiTheme="majorHAnsi" w:hAnsiTheme="majorHAnsi" w:cstheme="majorHAnsi"/>
            <w:sz w:val="22"/>
            <w:lang w:eastAsia="zh-CN"/>
          </w:rPr>
          <w:t>and/</w:t>
        </w:r>
      </w:ins>
      <w:ins w:id="90" w:author="Eng Soon Aw" w:date="2024-10-24T07:00:00Z" w16du:dateUtc="2024-10-23T23:00:00Z">
        <w:r w:rsidR="00A8342E">
          <w:rPr>
            <w:rFonts w:asciiTheme="majorHAnsi" w:hAnsiTheme="majorHAnsi" w:cstheme="majorHAnsi"/>
            <w:sz w:val="22"/>
            <w:lang w:eastAsia="zh-CN"/>
          </w:rPr>
          <w:t xml:space="preserve">or </w:t>
        </w:r>
      </w:ins>
      <w:ins w:id="91" w:author="Eng Soon Aw" w:date="2024-10-24T07:01:00Z" w16du:dateUtc="2024-10-23T23:01:00Z">
        <w:r w:rsidR="00A8342E">
          <w:rPr>
            <w:rFonts w:asciiTheme="majorHAnsi" w:hAnsiTheme="majorHAnsi" w:cstheme="majorHAnsi"/>
            <w:sz w:val="22"/>
            <w:lang w:eastAsia="zh-CN"/>
          </w:rPr>
          <w:t>under IMO’s S</w:t>
        </w:r>
      </w:ins>
      <w:ins w:id="92" w:author="Eng Soon Aw" w:date="2024-10-24T07:02:00Z" w16du:dateUtc="2024-10-23T23:02:00Z">
        <w:r w:rsidR="009E5D94">
          <w:rPr>
            <w:rFonts w:asciiTheme="majorHAnsi" w:hAnsiTheme="majorHAnsi" w:cstheme="majorHAnsi"/>
            <w:sz w:val="22"/>
            <w:lang w:eastAsia="zh-CN"/>
          </w:rPr>
          <w:t>tandards of Training, Certification</w:t>
        </w:r>
        <w:r w:rsidR="00AB6E3F">
          <w:rPr>
            <w:rFonts w:asciiTheme="majorHAnsi" w:hAnsiTheme="majorHAnsi" w:cstheme="majorHAnsi"/>
            <w:sz w:val="22"/>
            <w:lang w:eastAsia="zh-CN"/>
          </w:rPr>
          <w:t xml:space="preserve"> and Watchkeeping for Seafarers (S</w:t>
        </w:r>
      </w:ins>
      <w:ins w:id="93" w:author="Eng Soon Aw" w:date="2024-10-24T07:01:00Z" w16du:dateUtc="2024-10-23T23:01:00Z">
        <w:r w:rsidR="00A8342E">
          <w:rPr>
            <w:rFonts w:asciiTheme="majorHAnsi" w:hAnsiTheme="majorHAnsi" w:cstheme="majorHAnsi"/>
            <w:sz w:val="22"/>
            <w:lang w:eastAsia="zh-CN"/>
          </w:rPr>
          <w:t>TCW</w:t>
        </w:r>
      </w:ins>
      <w:ins w:id="94" w:author="Eng Soon Aw" w:date="2024-10-24T07:02:00Z" w16du:dateUtc="2024-10-23T23:02:00Z">
        <w:r w:rsidR="00AB6E3F">
          <w:rPr>
            <w:rFonts w:asciiTheme="majorHAnsi" w:hAnsiTheme="majorHAnsi" w:cstheme="majorHAnsi"/>
            <w:sz w:val="22"/>
            <w:lang w:eastAsia="zh-CN"/>
          </w:rPr>
          <w:t>)</w:t>
        </w:r>
      </w:ins>
      <w:r w:rsidRPr="008E261F">
        <w:rPr>
          <w:rFonts w:asciiTheme="majorHAnsi" w:hAnsiTheme="majorHAnsi" w:cstheme="majorHAnsi"/>
          <w:sz w:val="22"/>
          <w:lang w:eastAsia="zh-CN"/>
        </w:rPr>
        <w:t>.</w:t>
      </w:r>
    </w:p>
    <w:p w14:paraId="4EC282FC" w14:textId="106177E3" w:rsidR="00517F37" w:rsidRDefault="00DE133A" w:rsidP="00C40596">
      <w:pPr>
        <w:pStyle w:val="Heading2"/>
        <w:rPr>
          <w:rFonts w:eastAsia="SimSun"/>
          <w:sz w:val="22"/>
          <w:szCs w:val="22"/>
          <w:lang w:val="en-US" w:eastAsia="zh-CN"/>
        </w:rPr>
      </w:pPr>
      <w:bookmarkStart w:id="95" w:name="_Toc179360269"/>
      <w:r>
        <w:rPr>
          <w:rFonts w:eastAsia="SimSun"/>
          <w:sz w:val="22"/>
          <w:szCs w:val="22"/>
          <w:lang w:val="en-US" w:eastAsia="zh-CN"/>
        </w:rPr>
        <w:t>mission planning</w:t>
      </w:r>
      <w:bookmarkEnd w:id="95"/>
    </w:p>
    <w:p w14:paraId="14A4A66D" w14:textId="2B6351D2" w:rsidR="00F7261F" w:rsidRPr="00F7261F" w:rsidRDefault="00F7261F" w:rsidP="00E80805">
      <w:pPr>
        <w:pStyle w:val="BodyText"/>
        <w:numPr>
          <w:ilvl w:val="0"/>
          <w:numId w:val="26"/>
        </w:numPr>
        <w:jc w:val="left"/>
        <w:rPr>
          <w:lang w:val="en-US" w:eastAsia="zh-CN"/>
        </w:rPr>
      </w:pPr>
      <w:r>
        <w:rPr>
          <w:rFonts w:ascii="Calibri" w:eastAsia="SimSun" w:hAnsi="Calibri"/>
          <w:lang w:val="en-US" w:eastAsia="zh-CN"/>
        </w:rPr>
        <w:t>Develop a</w:t>
      </w:r>
      <w:r w:rsidRPr="00F7261F">
        <w:rPr>
          <w:rFonts w:ascii="Calibri" w:eastAsia="SimSun" w:hAnsi="Calibri"/>
          <w:lang w:val="en-US" w:eastAsia="zh-CN"/>
        </w:rPr>
        <w:t xml:space="preserve"> work plan</w:t>
      </w:r>
      <w:r w:rsidR="00664A16">
        <w:rPr>
          <w:rFonts w:ascii="Calibri" w:eastAsia="SimSun" w:hAnsi="Calibri"/>
          <w:lang w:val="en-US" w:eastAsia="zh-CN"/>
        </w:rPr>
        <w:t>.</w:t>
      </w:r>
    </w:p>
    <w:p w14:paraId="3690074E" w14:textId="69C74B6E" w:rsidR="00F7261F" w:rsidRPr="00F7261F" w:rsidRDefault="00F7261F" w:rsidP="00E80805">
      <w:pPr>
        <w:pStyle w:val="BodyText"/>
        <w:numPr>
          <w:ilvl w:val="0"/>
          <w:numId w:val="26"/>
        </w:numPr>
        <w:jc w:val="left"/>
        <w:rPr>
          <w:lang w:val="en-US" w:eastAsia="zh-CN"/>
        </w:rPr>
      </w:pPr>
      <w:r>
        <w:rPr>
          <w:rFonts w:ascii="Calibri" w:eastAsia="SimSun" w:hAnsi="Calibri"/>
          <w:lang w:val="en-US" w:eastAsia="zh-CN"/>
        </w:rPr>
        <w:t>Mobilize AtoN Equipment</w:t>
      </w:r>
      <w:r w:rsidR="00664A16">
        <w:rPr>
          <w:rFonts w:ascii="Calibri" w:eastAsia="SimSun" w:hAnsi="Calibri"/>
          <w:lang w:val="en-US" w:eastAsia="zh-CN"/>
        </w:rPr>
        <w:t>.</w:t>
      </w:r>
    </w:p>
    <w:p w14:paraId="72A4BBC4" w14:textId="04FB35F1" w:rsidR="00F7261F" w:rsidRPr="00F7261F" w:rsidRDefault="00F7261F" w:rsidP="00E80805">
      <w:pPr>
        <w:pStyle w:val="BodyText"/>
        <w:numPr>
          <w:ilvl w:val="0"/>
          <w:numId w:val="26"/>
        </w:numPr>
        <w:jc w:val="left"/>
        <w:rPr>
          <w:lang w:val="en-US" w:eastAsia="zh-CN"/>
        </w:rPr>
      </w:pPr>
      <w:r>
        <w:rPr>
          <w:rFonts w:ascii="Calibri" w:eastAsia="SimSun" w:hAnsi="Calibri"/>
          <w:lang w:val="en-US" w:eastAsia="zh-CN"/>
        </w:rPr>
        <w:t>P</w:t>
      </w:r>
      <w:r w:rsidRPr="00F7261F">
        <w:rPr>
          <w:rFonts w:ascii="Calibri" w:eastAsia="SimSun" w:hAnsi="Calibri"/>
          <w:lang w:val="en-US" w:eastAsia="zh-CN"/>
        </w:rPr>
        <w:t>repar</w:t>
      </w:r>
      <w:r>
        <w:rPr>
          <w:rFonts w:ascii="Calibri" w:eastAsia="SimSun" w:hAnsi="Calibri"/>
          <w:lang w:val="en-US" w:eastAsia="zh-CN"/>
        </w:rPr>
        <w:t xml:space="preserve">e </w:t>
      </w:r>
      <w:r w:rsidRPr="00F7261F">
        <w:rPr>
          <w:rFonts w:ascii="Calibri" w:eastAsia="SimSun" w:hAnsi="Calibri"/>
          <w:lang w:val="en-US" w:eastAsia="zh-CN"/>
        </w:rPr>
        <w:t>machinery</w:t>
      </w:r>
      <w:r>
        <w:rPr>
          <w:rFonts w:ascii="Calibri" w:eastAsia="SimSun" w:hAnsi="Calibri"/>
          <w:lang w:val="en-US" w:eastAsia="zh-CN"/>
        </w:rPr>
        <w:t xml:space="preserve"> and load adequate fuel and consumables for the operation</w:t>
      </w:r>
      <w:r w:rsidR="00664A16">
        <w:rPr>
          <w:rFonts w:ascii="Calibri" w:eastAsia="SimSun" w:hAnsi="Calibri"/>
          <w:lang w:val="en-US" w:eastAsia="zh-CN"/>
        </w:rPr>
        <w:t>.</w:t>
      </w:r>
    </w:p>
    <w:p w14:paraId="29FFFDCD" w14:textId="3E2EBA60" w:rsidR="00F7261F" w:rsidRPr="00F7261F" w:rsidRDefault="00F7261F" w:rsidP="00E80805">
      <w:pPr>
        <w:pStyle w:val="BodyText"/>
        <w:numPr>
          <w:ilvl w:val="0"/>
          <w:numId w:val="26"/>
        </w:numPr>
        <w:jc w:val="left"/>
        <w:rPr>
          <w:lang w:val="en-US" w:eastAsia="zh-CN"/>
        </w:rPr>
      </w:pPr>
      <w:r>
        <w:rPr>
          <w:rFonts w:ascii="Calibri" w:eastAsia="SimSun" w:hAnsi="Calibri"/>
          <w:lang w:val="en-US" w:eastAsia="zh-CN"/>
        </w:rPr>
        <w:lastRenderedPageBreak/>
        <w:t>C</w:t>
      </w:r>
      <w:r w:rsidRPr="00F7261F">
        <w:rPr>
          <w:rFonts w:ascii="Calibri" w:eastAsia="SimSun" w:hAnsi="Calibri"/>
          <w:lang w:val="en-US" w:eastAsia="zh-CN"/>
        </w:rPr>
        <w:t>ollec</w:t>
      </w:r>
      <w:r>
        <w:rPr>
          <w:rFonts w:ascii="Calibri" w:eastAsia="SimSun" w:hAnsi="Calibri"/>
          <w:lang w:val="en-US" w:eastAsia="zh-CN"/>
        </w:rPr>
        <w:t>t</w:t>
      </w:r>
      <w:r w:rsidRPr="00F7261F">
        <w:rPr>
          <w:rFonts w:ascii="Calibri" w:eastAsia="SimSun" w:hAnsi="Calibri"/>
          <w:lang w:val="en-US" w:eastAsia="zh-CN"/>
        </w:rPr>
        <w:t xml:space="preserve"> and </w:t>
      </w:r>
      <w:r w:rsidR="00CA7A38" w:rsidRPr="00F7261F">
        <w:rPr>
          <w:rFonts w:ascii="Calibri" w:eastAsia="SimSun" w:hAnsi="Calibri"/>
          <w:lang w:val="en-US" w:eastAsia="zh-CN"/>
        </w:rPr>
        <w:t>anal</w:t>
      </w:r>
      <w:r w:rsidR="00CA7A38">
        <w:rPr>
          <w:rFonts w:ascii="Calibri" w:eastAsia="SimSun" w:hAnsi="Calibri"/>
          <w:lang w:val="en-US" w:eastAsia="zh-CN"/>
        </w:rPr>
        <w:t>yze</w:t>
      </w:r>
      <w:r w:rsidRPr="00F7261F">
        <w:rPr>
          <w:rFonts w:ascii="Calibri" w:eastAsia="SimSun" w:hAnsi="Calibri"/>
          <w:lang w:val="en-US" w:eastAsia="zh-CN"/>
        </w:rPr>
        <w:t xml:space="preserve"> weather/sea/traffic information</w:t>
      </w:r>
      <w:r w:rsidR="00EB60AE">
        <w:rPr>
          <w:rFonts w:ascii="Calibri" w:eastAsia="SimSun" w:hAnsi="Calibri"/>
          <w:lang w:val="en-US" w:eastAsia="zh-CN"/>
        </w:rPr>
        <w:t>.</w:t>
      </w:r>
      <w:r w:rsidRPr="00F7261F">
        <w:rPr>
          <w:rFonts w:ascii="Calibri" w:eastAsia="SimSun" w:hAnsi="Calibri"/>
          <w:lang w:val="en-US" w:eastAsia="zh-CN"/>
        </w:rPr>
        <w:t xml:space="preserve"> </w:t>
      </w:r>
    </w:p>
    <w:p w14:paraId="146F563E" w14:textId="32F38371" w:rsidR="00F7261F" w:rsidRPr="00F7261F" w:rsidRDefault="00F7261F" w:rsidP="00E80805">
      <w:pPr>
        <w:pStyle w:val="BodyText"/>
        <w:numPr>
          <w:ilvl w:val="0"/>
          <w:numId w:val="26"/>
        </w:numPr>
        <w:jc w:val="left"/>
        <w:rPr>
          <w:lang w:val="en-US" w:eastAsia="zh-CN"/>
        </w:rPr>
      </w:pPr>
      <w:r w:rsidRPr="00F7261F">
        <w:rPr>
          <w:rFonts w:ascii="Calibri" w:eastAsia="SimSun" w:hAnsi="Calibri"/>
          <w:lang w:val="en-US" w:eastAsia="zh-CN"/>
        </w:rPr>
        <w:t>Coordinate with Port Authorities</w:t>
      </w:r>
      <w:ins w:id="96" w:author="Eng Soon Aw" w:date="2024-10-24T07:41:00Z" w16du:dateUtc="2024-10-23T23:41:00Z">
        <w:r w:rsidR="001032FF">
          <w:rPr>
            <w:rFonts w:ascii="Calibri" w:eastAsia="SimSun" w:hAnsi="Calibri"/>
            <w:lang w:val="en-US" w:eastAsia="zh-CN"/>
          </w:rPr>
          <w:t xml:space="preserve"> (if necessary)</w:t>
        </w:r>
      </w:ins>
      <w:r w:rsidRPr="00F7261F">
        <w:rPr>
          <w:rFonts w:ascii="Calibri" w:eastAsia="SimSun" w:hAnsi="Calibri"/>
          <w:lang w:val="en-US" w:eastAsia="zh-CN"/>
        </w:rPr>
        <w:t>/VTS</w:t>
      </w:r>
      <w:r w:rsidR="00EB60AE">
        <w:rPr>
          <w:rFonts w:ascii="Calibri" w:eastAsia="SimSun" w:hAnsi="Calibri"/>
          <w:lang w:val="en-US" w:eastAsia="zh-CN"/>
        </w:rPr>
        <w:t>.</w:t>
      </w:r>
    </w:p>
    <w:p w14:paraId="0721B66D" w14:textId="1B011AD6" w:rsidR="00DE133A" w:rsidRPr="00F7261F" w:rsidRDefault="00F7261F" w:rsidP="00E80805">
      <w:pPr>
        <w:pStyle w:val="BodyText"/>
        <w:numPr>
          <w:ilvl w:val="0"/>
          <w:numId w:val="26"/>
        </w:numPr>
        <w:jc w:val="left"/>
        <w:rPr>
          <w:lang w:val="en-US" w:eastAsia="zh-CN"/>
        </w:rPr>
      </w:pPr>
      <w:r w:rsidRPr="00F7261F">
        <w:rPr>
          <w:rFonts w:ascii="Calibri" w:eastAsia="SimSun" w:hAnsi="Calibri"/>
          <w:lang w:val="en-US" w:eastAsia="zh-CN"/>
        </w:rPr>
        <w:t>Complete pre-departure check.</w:t>
      </w:r>
      <w:r w:rsidR="00517F37" w:rsidRPr="00F7261F">
        <w:rPr>
          <w:lang w:val="en-US" w:eastAsia="zh-CN"/>
        </w:rPr>
        <w:br/>
      </w:r>
    </w:p>
    <w:p w14:paraId="62699952" w14:textId="09EDE974" w:rsidR="00C40596" w:rsidRPr="00DE133A" w:rsidRDefault="00C40596" w:rsidP="00C40596">
      <w:pPr>
        <w:pStyle w:val="Heading2"/>
        <w:rPr>
          <w:rFonts w:eastAsia="SimSun"/>
          <w:sz w:val="22"/>
          <w:szCs w:val="22"/>
          <w:lang w:val="en-US" w:eastAsia="zh-CN"/>
        </w:rPr>
      </w:pPr>
      <w:bookmarkStart w:id="97" w:name="_Toc179360270"/>
      <w:r w:rsidRPr="00DE133A">
        <w:rPr>
          <w:rFonts w:eastAsia="SimSun"/>
          <w:sz w:val="22"/>
          <w:szCs w:val="22"/>
          <w:lang w:val="en-US" w:eastAsia="zh-CN"/>
        </w:rPr>
        <w:t>Safety Procedure</w:t>
      </w:r>
      <w:bookmarkEnd w:id="97"/>
    </w:p>
    <w:p w14:paraId="39A6F266" w14:textId="18B8B376" w:rsidR="00C40596" w:rsidRPr="00F7261F" w:rsidRDefault="00BF19AA" w:rsidP="00E80805">
      <w:pPr>
        <w:pStyle w:val="ListParagraph"/>
        <w:numPr>
          <w:ilvl w:val="0"/>
          <w:numId w:val="27"/>
        </w:numPr>
        <w:rPr>
          <w:rFonts w:asciiTheme="majorHAnsi" w:hAnsiTheme="majorHAnsi" w:cstheme="majorHAnsi"/>
          <w:sz w:val="22"/>
          <w:lang w:val="en-US" w:eastAsia="zh-CN"/>
        </w:rPr>
      </w:pPr>
      <w:r w:rsidRPr="00F7261F">
        <w:rPr>
          <w:rFonts w:asciiTheme="majorHAnsi" w:hAnsiTheme="majorHAnsi" w:cstheme="majorHAnsi"/>
          <w:sz w:val="22"/>
          <w:lang w:val="en-US" w:eastAsia="zh-CN"/>
        </w:rPr>
        <w:t>Decide</w:t>
      </w:r>
      <w:r w:rsidR="00C40596" w:rsidRPr="00F7261F">
        <w:rPr>
          <w:rFonts w:asciiTheme="majorHAnsi" w:hAnsiTheme="majorHAnsi" w:cstheme="majorHAnsi"/>
          <w:sz w:val="22"/>
          <w:lang w:val="en-US" w:eastAsia="zh-CN"/>
        </w:rPr>
        <w:t xml:space="preserve"> what Personal Protective Equipment (PPE) the buoy tender personnel are required to </w:t>
      </w:r>
      <w:bookmarkStart w:id="98" w:name="_Hlk164244832"/>
      <w:r w:rsidR="00C40596" w:rsidRPr="00F7261F">
        <w:rPr>
          <w:rFonts w:asciiTheme="majorHAnsi" w:hAnsiTheme="majorHAnsi" w:cstheme="majorHAnsi"/>
          <w:sz w:val="22"/>
          <w:lang w:val="en-US" w:eastAsia="zh-CN"/>
        </w:rPr>
        <w:t>use according to national</w:t>
      </w:r>
      <w:ins w:id="99" w:author="Eng Soon Aw" w:date="2024-10-24T07:42:00Z" w16du:dateUtc="2024-10-23T23:42:00Z">
        <w:r w:rsidR="00083820">
          <w:rPr>
            <w:rFonts w:asciiTheme="majorHAnsi" w:hAnsiTheme="majorHAnsi" w:cstheme="majorHAnsi"/>
            <w:sz w:val="22"/>
            <w:lang w:val="en-US" w:eastAsia="zh-CN"/>
          </w:rPr>
          <w:t xml:space="preserve"> or international</w:t>
        </w:r>
      </w:ins>
      <w:r w:rsidR="00C40596" w:rsidRPr="00F7261F">
        <w:rPr>
          <w:rFonts w:asciiTheme="majorHAnsi" w:hAnsiTheme="majorHAnsi" w:cstheme="majorHAnsi"/>
          <w:sz w:val="22"/>
          <w:lang w:val="en-US" w:eastAsia="zh-CN"/>
        </w:rPr>
        <w:t xml:space="preserve"> regulations </w:t>
      </w:r>
      <w:bookmarkEnd w:id="98"/>
      <w:r w:rsidR="00C40596" w:rsidRPr="00F7261F">
        <w:rPr>
          <w:rFonts w:asciiTheme="majorHAnsi" w:hAnsiTheme="majorHAnsi" w:cstheme="majorHAnsi"/>
          <w:sz w:val="22"/>
          <w:lang w:val="en-US" w:eastAsia="zh-CN"/>
        </w:rPr>
        <w:t>and environmental conditions.</w:t>
      </w:r>
    </w:p>
    <w:p w14:paraId="45B8DFB9" w14:textId="77777777" w:rsidR="00C40596" w:rsidRPr="00DE133A" w:rsidRDefault="00C40596" w:rsidP="00DE133A">
      <w:pPr>
        <w:ind w:left="708"/>
        <w:rPr>
          <w:rFonts w:asciiTheme="majorHAnsi" w:hAnsiTheme="majorHAnsi" w:cstheme="majorHAnsi"/>
          <w:sz w:val="22"/>
          <w:lang w:val="en-US" w:eastAsia="zh-CN"/>
        </w:rPr>
      </w:pPr>
    </w:p>
    <w:p w14:paraId="11CEADD3" w14:textId="77777777" w:rsidR="008E261F" w:rsidRDefault="00BF19AA" w:rsidP="00E80805">
      <w:pPr>
        <w:pStyle w:val="ListParagraph"/>
        <w:numPr>
          <w:ilvl w:val="0"/>
          <w:numId w:val="27"/>
        </w:numPr>
        <w:rPr>
          <w:rFonts w:asciiTheme="majorHAnsi" w:hAnsiTheme="majorHAnsi" w:cstheme="majorHAnsi"/>
          <w:sz w:val="22"/>
          <w:lang w:val="en-US" w:eastAsia="zh-CN"/>
        </w:rPr>
      </w:pPr>
      <w:r w:rsidRPr="00F7261F">
        <w:rPr>
          <w:rFonts w:asciiTheme="majorHAnsi" w:hAnsiTheme="majorHAnsi" w:cstheme="majorHAnsi"/>
          <w:sz w:val="22"/>
          <w:lang w:val="en-US" w:eastAsia="zh-CN"/>
        </w:rPr>
        <w:t>Determine</w:t>
      </w:r>
      <w:r w:rsidR="00C40596" w:rsidRPr="00F7261F">
        <w:rPr>
          <w:rFonts w:asciiTheme="majorHAnsi" w:hAnsiTheme="majorHAnsi" w:cstheme="majorHAnsi"/>
          <w:sz w:val="22"/>
          <w:lang w:val="en-US" w:eastAsia="zh-CN"/>
        </w:rPr>
        <w:t xml:space="preserve"> </w:t>
      </w:r>
      <w:r w:rsidRPr="00F7261F">
        <w:rPr>
          <w:rFonts w:asciiTheme="majorHAnsi" w:hAnsiTheme="majorHAnsi" w:cstheme="majorHAnsi"/>
          <w:sz w:val="22"/>
          <w:lang w:val="en-US" w:eastAsia="zh-CN"/>
        </w:rPr>
        <w:t xml:space="preserve">the </w:t>
      </w:r>
      <w:r w:rsidR="008E261F">
        <w:rPr>
          <w:rFonts w:asciiTheme="majorHAnsi" w:hAnsiTheme="majorHAnsi" w:cstheme="majorHAnsi"/>
          <w:sz w:val="22"/>
          <w:lang w:val="en-US" w:eastAsia="zh-CN"/>
        </w:rPr>
        <w:t>safest operational</w:t>
      </w:r>
      <w:r w:rsidR="00C40596" w:rsidRPr="00F7261F">
        <w:rPr>
          <w:rFonts w:asciiTheme="majorHAnsi" w:hAnsiTheme="majorHAnsi" w:cstheme="majorHAnsi"/>
          <w:sz w:val="22"/>
          <w:lang w:val="en-US" w:eastAsia="zh-CN"/>
        </w:rPr>
        <w:t xml:space="preserve"> procedures according to national regulations and good marine practi</w:t>
      </w:r>
      <w:r w:rsidR="008E261F">
        <w:rPr>
          <w:rFonts w:asciiTheme="majorHAnsi" w:hAnsiTheme="majorHAnsi" w:cstheme="majorHAnsi"/>
          <w:sz w:val="22"/>
          <w:lang w:val="en-US" w:eastAsia="zh-CN"/>
        </w:rPr>
        <w:t>c</w:t>
      </w:r>
      <w:r w:rsidR="00C40596" w:rsidRPr="00F7261F">
        <w:rPr>
          <w:rFonts w:asciiTheme="majorHAnsi" w:hAnsiTheme="majorHAnsi" w:cstheme="majorHAnsi"/>
          <w:sz w:val="22"/>
          <w:lang w:val="en-US" w:eastAsia="zh-CN"/>
        </w:rPr>
        <w:t xml:space="preserve">es. </w:t>
      </w:r>
    </w:p>
    <w:p w14:paraId="5B11207D" w14:textId="77777777" w:rsidR="008E261F" w:rsidRPr="008E261F" w:rsidRDefault="008E261F" w:rsidP="008E261F">
      <w:pPr>
        <w:pStyle w:val="ListParagraph"/>
        <w:rPr>
          <w:rFonts w:asciiTheme="majorHAnsi" w:hAnsiTheme="majorHAnsi" w:cstheme="majorHAnsi"/>
          <w:sz w:val="22"/>
          <w:lang w:eastAsia="zh-CN"/>
        </w:rPr>
      </w:pPr>
    </w:p>
    <w:p w14:paraId="34EC673D" w14:textId="6BEE4D8F" w:rsidR="00C40596" w:rsidRPr="008E261F" w:rsidRDefault="00C40596" w:rsidP="00E80805">
      <w:pPr>
        <w:pStyle w:val="ListParagraph"/>
        <w:numPr>
          <w:ilvl w:val="0"/>
          <w:numId w:val="27"/>
        </w:numPr>
        <w:rPr>
          <w:rFonts w:asciiTheme="majorHAnsi" w:hAnsiTheme="majorHAnsi" w:cstheme="majorHAnsi"/>
          <w:sz w:val="22"/>
          <w:lang w:val="en-US" w:eastAsia="zh-CN"/>
        </w:rPr>
      </w:pPr>
      <w:r w:rsidRPr="008E261F">
        <w:rPr>
          <w:rFonts w:asciiTheme="majorHAnsi" w:hAnsiTheme="majorHAnsi" w:cstheme="majorHAnsi"/>
          <w:sz w:val="22"/>
          <w:lang w:eastAsia="zh-CN"/>
        </w:rPr>
        <w:t>Provide task-oriented training (</w:t>
      </w:r>
      <w:ins w:id="100" w:author="Eng Soon Aw" w:date="2024-10-24T07:42:00Z" w16du:dateUtc="2024-10-23T23:42:00Z">
        <w:r w:rsidR="006548DF">
          <w:rPr>
            <w:rFonts w:asciiTheme="majorHAnsi" w:hAnsiTheme="majorHAnsi" w:cstheme="majorHAnsi"/>
            <w:sz w:val="22"/>
            <w:lang w:eastAsia="zh-CN"/>
          </w:rPr>
          <w:t xml:space="preserve">for example, </w:t>
        </w:r>
      </w:ins>
      <w:r w:rsidRPr="008E261F">
        <w:rPr>
          <w:rFonts w:asciiTheme="majorHAnsi" w:hAnsiTheme="majorHAnsi" w:cstheme="majorHAnsi"/>
          <w:sz w:val="22"/>
          <w:lang w:eastAsia="zh-CN"/>
        </w:rPr>
        <w:t>on the job</w:t>
      </w:r>
      <w:ins w:id="101" w:author="Eng Soon Aw" w:date="2024-10-24T07:42:00Z" w16du:dateUtc="2024-10-23T23:42:00Z">
        <w:r w:rsidR="006548DF">
          <w:rPr>
            <w:rFonts w:asciiTheme="majorHAnsi" w:hAnsiTheme="majorHAnsi" w:cstheme="majorHAnsi"/>
            <w:sz w:val="22"/>
            <w:lang w:eastAsia="zh-CN"/>
          </w:rPr>
          <w:t xml:space="preserve"> training for new joiners or inexperienced pers</w:t>
        </w:r>
      </w:ins>
      <w:ins w:id="102" w:author="Eng Soon Aw" w:date="2024-10-24T07:43:00Z" w16du:dateUtc="2024-10-23T23:43:00Z">
        <w:r w:rsidR="006548DF">
          <w:rPr>
            <w:rFonts w:asciiTheme="majorHAnsi" w:hAnsiTheme="majorHAnsi" w:cstheme="majorHAnsi"/>
            <w:sz w:val="22"/>
            <w:lang w:eastAsia="zh-CN"/>
          </w:rPr>
          <w:t>onnel</w:t>
        </w:r>
      </w:ins>
      <w:r w:rsidRPr="008E261F">
        <w:rPr>
          <w:rFonts w:asciiTheme="majorHAnsi" w:hAnsiTheme="majorHAnsi" w:cstheme="majorHAnsi"/>
          <w:sz w:val="22"/>
          <w:lang w:eastAsia="zh-CN"/>
        </w:rPr>
        <w:t xml:space="preserve">) in accordance with </w:t>
      </w:r>
      <w:ins w:id="103" w:author="Eng Soon Aw" w:date="2024-10-24T07:42:00Z" w16du:dateUtc="2024-10-23T23:42:00Z">
        <w:r w:rsidR="006548DF">
          <w:rPr>
            <w:rFonts w:asciiTheme="majorHAnsi" w:hAnsiTheme="majorHAnsi" w:cstheme="majorHAnsi"/>
            <w:sz w:val="22"/>
            <w:lang w:eastAsia="zh-CN"/>
          </w:rPr>
          <w:t xml:space="preserve">the organisation’s </w:t>
        </w:r>
      </w:ins>
      <w:r w:rsidRPr="008E261F">
        <w:rPr>
          <w:rFonts w:asciiTheme="majorHAnsi" w:hAnsiTheme="majorHAnsi" w:cstheme="majorHAnsi"/>
          <w:sz w:val="22"/>
          <w:lang w:eastAsia="zh-CN"/>
        </w:rPr>
        <w:t>standard operating procedures.</w:t>
      </w:r>
    </w:p>
    <w:p w14:paraId="4CB4607C" w14:textId="77777777" w:rsidR="008E261F" w:rsidRPr="008E261F" w:rsidRDefault="008E261F" w:rsidP="008E261F">
      <w:pPr>
        <w:pStyle w:val="ListParagraph"/>
        <w:rPr>
          <w:rFonts w:asciiTheme="majorHAnsi" w:hAnsiTheme="majorHAnsi" w:cstheme="majorHAnsi"/>
          <w:sz w:val="22"/>
          <w:lang w:val="en-US" w:eastAsia="zh-CN"/>
        </w:rPr>
      </w:pPr>
    </w:p>
    <w:p w14:paraId="515EA484" w14:textId="4078C2D8" w:rsidR="008E261F" w:rsidRPr="008E261F" w:rsidRDefault="008E261F" w:rsidP="00E80805">
      <w:pPr>
        <w:pStyle w:val="ListParagraph"/>
        <w:numPr>
          <w:ilvl w:val="0"/>
          <w:numId w:val="27"/>
        </w:numPr>
        <w:rPr>
          <w:rFonts w:asciiTheme="majorHAnsi" w:hAnsiTheme="majorHAnsi" w:cstheme="majorHAnsi"/>
          <w:sz w:val="22"/>
          <w:lang w:val="en-US" w:eastAsia="zh-CN"/>
        </w:rPr>
      </w:pPr>
      <w:r>
        <w:rPr>
          <w:rFonts w:asciiTheme="majorHAnsi" w:hAnsiTheme="majorHAnsi" w:cstheme="majorHAnsi"/>
          <w:sz w:val="22"/>
          <w:lang w:val="en-US" w:eastAsia="zh-CN"/>
        </w:rPr>
        <w:t>Conduct regular emergency drills and operational simulations</w:t>
      </w:r>
      <w:ins w:id="104" w:author="Eng Soon Aw" w:date="2024-10-24T07:43:00Z" w16du:dateUtc="2024-10-23T23:43:00Z">
        <w:r w:rsidR="006548DF">
          <w:rPr>
            <w:rFonts w:asciiTheme="majorHAnsi" w:hAnsiTheme="majorHAnsi" w:cstheme="majorHAnsi"/>
            <w:sz w:val="22"/>
            <w:lang w:val="en-US" w:eastAsia="zh-CN"/>
          </w:rPr>
          <w:t xml:space="preserve"> according to national or international regulations</w:t>
        </w:r>
      </w:ins>
      <w:r>
        <w:rPr>
          <w:rFonts w:asciiTheme="majorHAnsi" w:hAnsiTheme="majorHAnsi" w:cstheme="majorHAnsi"/>
          <w:sz w:val="22"/>
          <w:lang w:val="en-US" w:eastAsia="zh-CN"/>
        </w:rPr>
        <w:t>.</w:t>
      </w:r>
    </w:p>
    <w:p w14:paraId="62DF5DFC" w14:textId="77777777" w:rsidR="00C40596" w:rsidRPr="00DE133A" w:rsidRDefault="00C40596" w:rsidP="008E261F">
      <w:pPr>
        <w:ind w:left="706"/>
        <w:rPr>
          <w:rFonts w:asciiTheme="majorHAnsi" w:hAnsiTheme="majorHAnsi" w:cstheme="majorHAnsi"/>
          <w:sz w:val="22"/>
          <w:lang w:eastAsia="zh-CN"/>
        </w:rPr>
      </w:pPr>
    </w:p>
    <w:p w14:paraId="54DC5BE1" w14:textId="11843102" w:rsidR="00C40596" w:rsidRPr="008E261F" w:rsidRDefault="00C40596" w:rsidP="00E80805">
      <w:pPr>
        <w:pStyle w:val="ListParagraph"/>
        <w:numPr>
          <w:ilvl w:val="0"/>
          <w:numId w:val="27"/>
        </w:numPr>
        <w:rPr>
          <w:rFonts w:asciiTheme="majorHAnsi" w:hAnsiTheme="majorHAnsi" w:cstheme="majorHAnsi"/>
          <w:sz w:val="22"/>
          <w:lang w:eastAsia="zh-CN"/>
        </w:rPr>
      </w:pPr>
      <w:r w:rsidRPr="008E261F">
        <w:rPr>
          <w:rFonts w:asciiTheme="majorHAnsi" w:hAnsiTheme="majorHAnsi" w:cstheme="majorHAnsi"/>
          <w:sz w:val="22"/>
          <w:lang w:eastAsia="zh-CN"/>
        </w:rPr>
        <w:t xml:space="preserve">Conduct safety </w:t>
      </w:r>
      <w:r w:rsidR="008E261F" w:rsidRPr="008E261F">
        <w:rPr>
          <w:rFonts w:asciiTheme="majorHAnsi" w:hAnsiTheme="majorHAnsi" w:cstheme="majorHAnsi"/>
          <w:sz w:val="22"/>
          <w:lang w:eastAsia="zh-CN"/>
        </w:rPr>
        <w:t xml:space="preserve">and risk mitigation </w:t>
      </w:r>
      <w:r w:rsidRPr="008E261F">
        <w:rPr>
          <w:rFonts w:asciiTheme="majorHAnsi" w:hAnsiTheme="majorHAnsi" w:cstheme="majorHAnsi"/>
          <w:sz w:val="22"/>
          <w:lang w:eastAsia="zh-CN"/>
        </w:rPr>
        <w:t xml:space="preserve">briefings as </w:t>
      </w:r>
      <w:r w:rsidR="008E5CFD" w:rsidRPr="008E261F">
        <w:rPr>
          <w:rFonts w:asciiTheme="majorHAnsi" w:hAnsiTheme="majorHAnsi" w:cstheme="majorHAnsi"/>
          <w:sz w:val="22"/>
          <w:lang w:eastAsia="zh-CN"/>
        </w:rPr>
        <w:t>required</w:t>
      </w:r>
      <w:r w:rsidR="008E5CFD">
        <w:rPr>
          <w:rFonts w:asciiTheme="majorHAnsi" w:hAnsiTheme="majorHAnsi" w:cstheme="majorHAnsi"/>
          <w:sz w:val="22"/>
          <w:lang w:eastAsia="zh-CN"/>
        </w:rPr>
        <w:t xml:space="preserve"> by</w:t>
      </w:r>
      <w:r w:rsidR="008E261F">
        <w:rPr>
          <w:rFonts w:asciiTheme="majorHAnsi" w:hAnsiTheme="majorHAnsi" w:cstheme="majorHAnsi"/>
          <w:sz w:val="22"/>
          <w:lang w:eastAsia="zh-CN"/>
        </w:rPr>
        <w:t xml:space="preserve"> </w:t>
      </w:r>
      <w:del w:id="105" w:author="Eng Soon Aw" w:date="2024-10-24T07:43:00Z" w16du:dateUtc="2024-10-23T23:43:00Z">
        <w:r w:rsidR="008E261F" w:rsidDel="00577183">
          <w:rPr>
            <w:rFonts w:asciiTheme="majorHAnsi" w:hAnsiTheme="majorHAnsi" w:cstheme="majorHAnsi"/>
            <w:sz w:val="22"/>
            <w:lang w:eastAsia="zh-CN"/>
          </w:rPr>
          <w:delText>competent authority</w:delText>
        </w:r>
      </w:del>
      <w:ins w:id="106" w:author="Eng Soon Aw" w:date="2024-10-24T07:44:00Z" w16du:dateUtc="2024-10-23T23:44:00Z">
        <w:r w:rsidR="00867CE6">
          <w:rPr>
            <w:rFonts w:asciiTheme="majorHAnsi" w:hAnsiTheme="majorHAnsi" w:cstheme="majorHAnsi"/>
            <w:sz w:val="22"/>
            <w:lang w:eastAsia="zh-CN"/>
          </w:rPr>
          <w:t>according to the</w:t>
        </w:r>
      </w:ins>
      <w:ins w:id="107" w:author="Eng Soon Aw" w:date="2024-10-24T07:43:00Z" w16du:dateUtc="2024-10-23T23:43:00Z">
        <w:r w:rsidR="00577183">
          <w:rPr>
            <w:rFonts w:asciiTheme="majorHAnsi" w:hAnsiTheme="majorHAnsi" w:cstheme="majorHAnsi"/>
            <w:sz w:val="22"/>
            <w:lang w:eastAsia="zh-CN"/>
          </w:rPr>
          <w:t xml:space="preserve"> </w:t>
        </w:r>
      </w:ins>
      <w:ins w:id="108" w:author="Eng Soon Aw" w:date="2024-10-24T07:44:00Z" w16du:dateUtc="2024-10-23T23:44:00Z">
        <w:r w:rsidR="00867CE6">
          <w:rPr>
            <w:rFonts w:asciiTheme="majorHAnsi" w:hAnsiTheme="majorHAnsi" w:cstheme="majorHAnsi"/>
            <w:sz w:val="22"/>
            <w:lang w:eastAsia="zh-CN"/>
          </w:rPr>
          <w:t xml:space="preserve">organisation’s </w:t>
        </w:r>
      </w:ins>
      <w:ins w:id="109" w:author="Eng Soon Aw" w:date="2024-10-24T07:43:00Z" w16du:dateUtc="2024-10-23T23:43:00Z">
        <w:r w:rsidR="00577183">
          <w:rPr>
            <w:rFonts w:asciiTheme="majorHAnsi" w:hAnsiTheme="majorHAnsi" w:cstheme="majorHAnsi"/>
            <w:sz w:val="22"/>
            <w:lang w:eastAsia="zh-CN"/>
          </w:rPr>
          <w:t>safety management</w:t>
        </w:r>
      </w:ins>
      <w:ins w:id="110" w:author="Eng Soon Aw" w:date="2024-10-24T07:44:00Z" w16du:dateUtc="2024-10-23T23:44:00Z">
        <w:r w:rsidR="00867CE6">
          <w:rPr>
            <w:rFonts w:asciiTheme="majorHAnsi" w:hAnsiTheme="majorHAnsi" w:cstheme="majorHAnsi"/>
            <w:sz w:val="22"/>
            <w:lang w:eastAsia="zh-CN"/>
          </w:rPr>
          <w:t xml:space="preserve"> system</w:t>
        </w:r>
      </w:ins>
      <w:r w:rsidRPr="008E261F">
        <w:rPr>
          <w:rFonts w:asciiTheme="majorHAnsi" w:hAnsiTheme="majorHAnsi" w:cstheme="majorHAnsi"/>
          <w:sz w:val="22"/>
          <w:lang w:eastAsia="zh-CN"/>
        </w:rPr>
        <w:t>.</w:t>
      </w:r>
    </w:p>
    <w:p w14:paraId="3A9FA744" w14:textId="77777777" w:rsidR="00C40596" w:rsidRPr="00C40596" w:rsidRDefault="00C40596" w:rsidP="00C40596">
      <w:pPr>
        <w:rPr>
          <w:lang w:eastAsia="zh-CN"/>
        </w:rPr>
      </w:pPr>
    </w:p>
    <w:p w14:paraId="27BEE077" w14:textId="7ABAF71C" w:rsidR="00C40596" w:rsidRPr="00C40596" w:rsidRDefault="00C40596" w:rsidP="00C40596">
      <w:pPr>
        <w:pStyle w:val="Heading2"/>
        <w:rPr>
          <w:rFonts w:eastAsia="SimSun"/>
          <w:lang w:val="en-US" w:eastAsia="zh-CN"/>
        </w:rPr>
      </w:pPr>
      <w:bookmarkStart w:id="111" w:name="_Toc179360271"/>
      <w:r>
        <w:rPr>
          <w:rFonts w:eastAsia="SimSun"/>
          <w:lang w:val="en-US" w:eastAsia="zh-CN"/>
        </w:rPr>
        <w:t>Risk Assessment</w:t>
      </w:r>
      <w:bookmarkEnd w:id="111"/>
    </w:p>
    <w:p w14:paraId="56950ADA" w14:textId="05B69205" w:rsidR="008E261F" w:rsidRPr="008E261F" w:rsidRDefault="008E261F" w:rsidP="00E80805">
      <w:pPr>
        <w:pStyle w:val="ListParagraph"/>
        <w:numPr>
          <w:ilvl w:val="0"/>
          <w:numId w:val="28"/>
        </w:numPr>
        <w:ind w:left="1391"/>
        <w:rPr>
          <w:sz w:val="22"/>
          <w:lang w:val="en-US" w:eastAsia="zh-CN"/>
        </w:rPr>
      </w:pPr>
      <w:r w:rsidRPr="008E261F">
        <w:rPr>
          <w:rFonts w:asciiTheme="majorHAnsi" w:hAnsiTheme="majorHAnsi" w:cstheme="majorHAnsi"/>
          <w:sz w:val="22"/>
          <w:lang w:val="en-US" w:eastAsia="zh-CN"/>
        </w:rPr>
        <w:t xml:space="preserve">Create </w:t>
      </w:r>
      <w:r>
        <w:rPr>
          <w:rFonts w:asciiTheme="majorHAnsi" w:hAnsiTheme="majorHAnsi" w:cstheme="majorHAnsi"/>
          <w:sz w:val="22"/>
          <w:lang w:val="en-US" w:eastAsia="zh-CN"/>
        </w:rPr>
        <w:t xml:space="preserve">health and safety </w:t>
      </w:r>
      <w:r w:rsidRPr="008E261F">
        <w:rPr>
          <w:rFonts w:asciiTheme="majorHAnsi" w:hAnsiTheme="majorHAnsi" w:cstheme="majorHAnsi"/>
          <w:sz w:val="22"/>
          <w:lang w:val="en-US" w:eastAsia="zh-CN"/>
        </w:rPr>
        <w:t xml:space="preserve">risk assessment </w:t>
      </w:r>
      <w:r w:rsidR="00FD4804">
        <w:rPr>
          <w:rFonts w:asciiTheme="majorHAnsi" w:hAnsiTheme="majorHAnsi" w:cstheme="majorHAnsi"/>
          <w:sz w:val="22"/>
          <w:lang w:val="en-US" w:eastAsia="zh-CN"/>
        </w:rPr>
        <w:t xml:space="preserve">and </w:t>
      </w:r>
      <w:r>
        <w:rPr>
          <w:rFonts w:asciiTheme="majorHAnsi" w:hAnsiTheme="majorHAnsi" w:cstheme="majorHAnsi"/>
          <w:sz w:val="22"/>
          <w:lang w:val="en-US" w:eastAsia="zh-CN"/>
        </w:rPr>
        <w:t>mitigation strategies</w:t>
      </w:r>
      <w:r>
        <w:rPr>
          <w:sz w:val="22"/>
          <w:lang w:val="en-US" w:eastAsia="zh-CN"/>
        </w:rPr>
        <w:t>.</w:t>
      </w:r>
    </w:p>
    <w:p w14:paraId="581D44D9" w14:textId="77777777" w:rsidR="008E261F" w:rsidRDefault="008E261F" w:rsidP="008E261F">
      <w:pPr>
        <w:pStyle w:val="ListParagraph"/>
        <w:ind w:left="1391"/>
        <w:rPr>
          <w:rFonts w:asciiTheme="majorHAnsi" w:hAnsiTheme="majorHAnsi" w:cstheme="majorHAnsi"/>
          <w:sz w:val="22"/>
          <w:lang w:val="en-US" w:eastAsia="zh-CN"/>
        </w:rPr>
      </w:pPr>
    </w:p>
    <w:p w14:paraId="47FFF952" w14:textId="148BF406" w:rsidR="00C40596" w:rsidRPr="008E261F" w:rsidRDefault="00C40596" w:rsidP="00E80805">
      <w:pPr>
        <w:pStyle w:val="ListParagraph"/>
        <w:numPr>
          <w:ilvl w:val="0"/>
          <w:numId w:val="28"/>
        </w:numPr>
        <w:ind w:left="1391"/>
        <w:rPr>
          <w:rFonts w:asciiTheme="majorHAnsi" w:hAnsiTheme="majorHAnsi" w:cstheme="majorHAnsi"/>
          <w:sz w:val="22"/>
          <w:lang w:val="en-US" w:eastAsia="zh-CN"/>
        </w:rPr>
      </w:pPr>
      <w:r w:rsidRPr="008E261F">
        <w:rPr>
          <w:rFonts w:asciiTheme="majorHAnsi" w:hAnsiTheme="majorHAnsi" w:cstheme="majorHAnsi"/>
          <w:sz w:val="22"/>
          <w:lang w:val="en-US" w:eastAsia="zh-CN"/>
        </w:rPr>
        <w:t>Identify common risks related to the task</w:t>
      </w:r>
      <w:r w:rsidR="008E261F" w:rsidRPr="008E261F">
        <w:rPr>
          <w:rFonts w:asciiTheme="majorHAnsi" w:hAnsiTheme="majorHAnsi" w:cstheme="majorHAnsi"/>
          <w:sz w:val="22"/>
          <w:lang w:val="en-US" w:eastAsia="zh-CN"/>
        </w:rPr>
        <w:t>.</w:t>
      </w:r>
    </w:p>
    <w:p w14:paraId="16FF40B7" w14:textId="77777777" w:rsidR="008E261F" w:rsidRPr="008E261F" w:rsidRDefault="008E261F" w:rsidP="008E261F">
      <w:pPr>
        <w:pStyle w:val="ListParagraph"/>
        <w:ind w:left="1391"/>
        <w:rPr>
          <w:rFonts w:asciiTheme="majorHAnsi" w:hAnsiTheme="majorHAnsi" w:cstheme="majorHAnsi"/>
          <w:sz w:val="22"/>
          <w:lang w:val="en-US" w:eastAsia="zh-CN"/>
        </w:rPr>
      </w:pPr>
    </w:p>
    <w:p w14:paraId="264231DE" w14:textId="25F3B72F" w:rsidR="00C40596" w:rsidRDefault="00C40596" w:rsidP="00E80805">
      <w:pPr>
        <w:pStyle w:val="ListParagraph"/>
        <w:numPr>
          <w:ilvl w:val="0"/>
          <w:numId w:val="28"/>
        </w:numPr>
        <w:ind w:left="1391"/>
        <w:rPr>
          <w:ins w:id="112" w:author="Eng Soon Aw" w:date="2024-10-24T07:45:00Z" w16du:dateUtc="2024-10-23T23:45:00Z"/>
          <w:rFonts w:asciiTheme="majorHAnsi" w:hAnsiTheme="majorHAnsi" w:cstheme="majorHAnsi"/>
          <w:sz w:val="22"/>
          <w:lang w:val="en-US" w:eastAsia="zh-CN"/>
        </w:rPr>
      </w:pPr>
      <w:r w:rsidRPr="008E261F">
        <w:rPr>
          <w:rFonts w:asciiTheme="majorHAnsi" w:hAnsiTheme="majorHAnsi" w:cstheme="majorHAnsi"/>
          <w:sz w:val="22"/>
          <w:lang w:val="en-US" w:eastAsia="zh-CN"/>
        </w:rPr>
        <w:t xml:space="preserve">Identify risks associated with </w:t>
      </w:r>
      <w:proofErr w:type="gramStart"/>
      <w:r w:rsidRPr="008E261F">
        <w:rPr>
          <w:rFonts w:asciiTheme="majorHAnsi" w:hAnsiTheme="majorHAnsi" w:cstheme="majorHAnsi"/>
          <w:sz w:val="22"/>
          <w:lang w:val="en-US" w:eastAsia="zh-CN"/>
        </w:rPr>
        <w:t>particular objective</w:t>
      </w:r>
      <w:r w:rsidR="00377BEC">
        <w:rPr>
          <w:rFonts w:asciiTheme="majorHAnsi" w:hAnsiTheme="majorHAnsi" w:cstheme="majorHAnsi"/>
          <w:sz w:val="22"/>
          <w:lang w:val="en-US" w:eastAsia="zh-CN"/>
        </w:rPr>
        <w:t>s</w:t>
      </w:r>
      <w:proofErr w:type="gramEnd"/>
      <w:r w:rsidR="00377BEC">
        <w:rPr>
          <w:rFonts w:asciiTheme="majorHAnsi" w:hAnsiTheme="majorHAnsi" w:cstheme="majorHAnsi"/>
          <w:sz w:val="22"/>
          <w:lang w:val="en-US" w:eastAsia="zh-CN"/>
        </w:rPr>
        <w:t xml:space="preserve"> </w:t>
      </w:r>
      <w:r w:rsidRPr="008E261F">
        <w:rPr>
          <w:rFonts w:asciiTheme="majorHAnsi" w:hAnsiTheme="majorHAnsi" w:cstheme="majorHAnsi"/>
          <w:sz w:val="22"/>
          <w:lang w:val="en-US" w:eastAsia="zh-CN"/>
        </w:rPr>
        <w:t>or operations</w:t>
      </w:r>
      <w:r w:rsidR="008E261F" w:rsidRPr="008E261F">
        <w:rPr>
          <w:rFonts w:asciiTheme="majorHAnsi" w:hAnsiTheme="majorHAnsi" w:cstheme="majorHAnsi"/>
          <w:sz w:val="22"/>
          <w:lang w:val="en-US" w:eastAsia="zh-CN"/>
        </w:rPr>
        <w:t>.</w:t>
      </w:r>
    </w:p>
    <w:p w14:paraId="14FA9CAB" w14:textId="77777777" w:rsidR="00A71CD4" w:rsidRPr="00DB771F" w:rsidRDefault="00A71CD4" w:rsidP="00DB771F">
      <w:pPr>
        <w:pStyle w:val="ListParagraph"/>
        <w:rPr>
          <w:ins w:id="113" w:author="Eng Soon Aw" w:date="2024-10-24T07:45:00Z" w16du:dateUtc="2024-10-23T23:45:00Z"/>
          <w:rFonts w:asciiTheme="majorHAnsi" w:hAnsiTheme="majorHAnsi" w:cstheme="majorHAnsi"/>
          <w:sz w:val="22"/>
          <w:lang w:val="en-US" w:eastAsia="zh-CN"/>
        </w:rPr>
      </w:pPr>
    </w:p>
    <w:p w14:paraId="6F84CB7D" w14:textId="7648E99C" w:rsidR="00A71CD4" w:rsidRPr="008E261F" w:rsidRDefault="00A71CD4" w:rsidP="00E80805">
      <w:pPr>
        <w:pStyle w:val="ListParagraph"/>
        <w:numPr>
          <w:ilvl w:val="0"/>
          <w:numId w:val="28"/>
        </w:numPr>
        <w:ind w:left="1391"/>
        <w:rPr>
          <w:rFonts w:asciiTheme="majorHAnsi" w:hAnsiTheme="majorHAnsi" w:cstheme="majorHAnsi"/>
          <w:sz w:val="22"/>
          <w:lang w:val="en-US" w:eastAsia="zh-CN"/>
        </w:rPr>
      </w:pPr>
      <w:ins w:id="114" w:author="Eng Soon Aw" w:date="2024-10-24T07:45:00Z" w16du:dateUtc="2024-10-23T23:45:00Z">
        <w:r>
          <w:rPr>
            <w:rFonts w:asciiTheme="majorHAnsi" w:hAnsiTheme="majorHAnsi" w:cstheme="majorHAnsi"/>
            <w:sz w:val="22"/>
            <w:lang w:val="en-US" w:eastAsia="zh-CN"/>
          </w:rPr>
          <w:t>Conducts toolbox briefings for the relevant personnel involved in the operations.</w:t>
        </w:r>
      </w:ins>
    </w:p>
    <w:p w14:paraId="395E68D4" w14:textId="77777777" w:rsidR="008E261F" w:rsidRPr="008E261F" w:rsidRDefault="008E261F" w:rsidP="008E261F">
      <w:pPr>
        <w:pStyle w:val="ListParagraph"/>
        <w:rPr>
          <w:rFonts w:asciiTheme="majorHAnsi" w:hAnsiTheme="majorHAnsi" w:cstheme="majorHAnsi"/>
          <w:sz w:val="22"/>
          <w:lang w:val="en-US" w:eastAsia="zh-CN"/>
        </w:rPr>
      </w:pPr>
    </w:p>
    <w:p w14:paraId="45D55DFF" w14:textId="3A2FAD23" w:rsidR="00C40596" w:rsidRPr="00C40596" w:rsidRDefault="00C40596" w:rsidP="00C40596">
      <w:pPr>
        <w:pStyle w:val="Heading2"/>
        <w:rPr>
          <w:rFonts w:eastAsia="SimSun"/>
          <w:lang w:val="en-US" w:eastAsia="zh-CN"/>
        </w:rPr>
      </w:pPr>
      <w:bookmarkStart w:id="115" w:name="_Toc179360272"/>
      <w:bookmarkStart w:id="116" w:name="_Hlk164241994"/>
      <w:commentRangeStart w:id="117"/>
      <w:r>
        <w:rPr>
          <w:rFonts w:eastAsia="SimSun"/>
          <w:lang w:val="en-US" w:eastAsia="zh-CN"/>
        </w:rPr>
        <w:t>ENVIRONMENTAL CONSIDERATIONS</w:t>
      </w:r>
      <w:bookmarkEnd w:id="115"/>
    </w:p>
    <w:bookmarkEnd w:id="116"/>
    <w:p w14:paraId="4EC039F7" w14:textId="7A1D33C7" w:rsidR="00E019FF" w:rsidRDefault="00E019FF" w:rsidP="00E019FF">
      <w:pPr>
        <w:pStyle w:val="BodyText"/>
        <w:numPr>
          <w:ilvl w:val="0"/>
          <w:numId w:val="34"/>
        </w:numPr>
        <w:jc w:val="left"/>
        <w:rPr>
          <w:rFonts w:ascii="Calibri" w:eastAsia="SimSun" w:hAnsi="Calibri"/>
          <w:lang w:val="en-US" w:eastAsia="zh-CN"/>
        </w:rPr>
      </w:pPr>
      <w:r>
        <w:rPr>
          <w:rFonts w:ascii="Calibri" w:eastAsia="SimSun" w:hAnsi="Calibri"/>
          <w:lang w:val="en-US" w:eastAsia="zh-CN"/>
        </w:rPr>
        <w:t>Marine Protected Areas</w:t>
      </w:r>
      <w:r w:rsidR="00EB60AE">
        <w:rPr>
          <w:rFonts w:ascii="Calibri" w:eastAsia="SimSun" w:hAnsi="Calibri"/>
          <w:lang w:val="en-US" w:eastAsia="zh-CN"/>
        </w:rPr>
        <w:t>.</w:t>
      </w:r>
    </w:p>
    <w:p w14:paraId="0DD506D5" w14:textId="209D5FE4" w:rsidR="00E019FF" w:rsidRDefault="00E019FF" w:rsidP="00E019FF">
      <w:pPr>
        <w:pStyle w:val="BodyText"/>
        <w:numPr>
          <w:ilvl w:val="0"/>
          <w:numId w:val="34"/>
        </w:numPr>
        <w:jc w:val="left"/>
        <w:rPr>
          <w:ins w:id="118" w:author="Eng Soon Aw" w:date="2024-10-24T07:46:00Z" w16du:dateUtc="2024-10-23T23:46:00Z"/>
          <w:rFonts w:ascii="Calibri" w:eastAsia="SimSun" w:hAnsi="Calibri"/>
          <w:lang w:val="en-US" w:eastAsia="zh-CN"/>
        </w:rPr>
      </w:pPr>
      <w:r>
        <w:rPr>
          <w:rFonts w:ascii="Calibri" w:eastAsia="SimSun" w:hAnsi="Calibri"/>
          <w:lang w:val="en-US" w:eastAsia="zh-CN"/>
        </w:rPr>
        <w:t>Endangered Species</w:t>
      </w:r>
      <w:r w:rsidR="00EB60AE">
        <w:rPr>
          <w:rFonts w:ascii="Calibri" w:eastAsia="SimSun" w:hAnsi="Calibri"/>
          <w:lang w:val="en-US" w:eastAsia="zh-CN"/>
        </w:rPr>
        <w:t>.</w:t>
      </w:r>
    </w:p>
    <w:p w14:paraId="0EFC7EB5" w14:textId="442CC256" w:rsidR="00580506" w:rsidRDefault="00580506" w:rsidP="00E019FF">
      <w:pPr>
        <w:pStyle w:val="BodyText"/>
        <w:numPr>
          <w:ilvl w:val="0"/>
          <w:numId w:val="34"/>
        </w:numPr>
        <w:jc w:val="left"/>
        <w:rPr>
          <w:rFonts w:ascii="Calibri" w:eastAsia="SimSun" w:hAnsi="Calibri"/>
          <w:lang w:val="en-US" w:eastAsia="zh-CN"/>
        </w:rPr>
      </w:pPr>
      <w:ins w:id="119" w:author="Eng Soon Aw" w:date="2024-10-24T07:46:00Z" w16du:dateUtc="2024-10-23T23:46:00Z">
        <w:r>
          <w:rPr>
            <w:rFonts w:ascii="Calibri" w:eastAsia="SimSun" w:hAnsi="Calibri"/>
            <w:lang w:val="en-US" w:eastAsia="zh-CN"/>
          </w:rPr>
          <w:t>Invasive Species</w:t>
        </w:r>
      </w:ins>
    </w:p>
    <w:p w14:paraId="2562367C" w14:textId="374AD531" w:rsidR="00E019FF" w:rsidRDefault="00E019FF" w:rsidP="00E019FF">
      <w:pPr>
        <w:pStyle w:val="BodyText"/>
        <w:numPr>
          <w:ilvl w:val="0"/>
          <w:numId w:val="34"/>
        </w:numPr>
        <w:jc w:val="left"/>
        <w:rPr>
          <w:rFonts w:ascii="Calibri" w:eastAsia="SimSun" w:hAnsi="Calibri"/>
          <w:lang w:val="en-US" w:eastAsia="zh-CN"/>
        </w:rPr>
      </w:pPr>
      <w:r>
        <w:rPr>
          <w:rFonts w:ascii="Calibri" w:eastAsia="SimSun" w:hAnsi="Calibri"/>
          <w:lang w:val="en-US" w:eastAsia="zh-CN"/>
        </w:rPr>
        <w:t>Seasonal Restriction</w:t>
      </w:r>
      <w:del w:id="120" w:author="Eng Soon Aw" w:date="2024-10-23T12:03:00Z" w16du:dateUtc="2024-10-23T04:03:00Z">
        <w:r w:rsidR="00EB60AE" w:rsidDel="00346738">
          <w:rPr>
            <w:rFonts w:ascii="Calibri" w:eastAsia="SimSun" w:hAnsi="Calibri"/>
            <w:lang w:val="en-US" w:eastAsia="zh-CN"/>
          </w:rPr>
          <w:delText>.</w:delText>
        </w:r>
      </w:del>
      <w:r>
        <w:rPr>
          <w:rFonts w:ascii="Calibri" w:eastAsia="SimSun" w:hAnsi="Calibri"/>
          <w:lang w:val="en-US" w:eastAsia="zh-CN"/>
        </w:rPr>
        <w:t>s</w:t>
      </w:r>
    </w:p>
    <w:p w14:paraId="4E5204DB" w14:textId="0F4D96FB" w:rsidR="00E019FF" w:rsidRDefault="00E019FF" w:rsidP="00E019FF">
      <w:pPr>
        <w:pStyle w:val="BodyText"/>
        <w:numPr>
          <w:ilvl w:val="0"/>
          <w:numId w:val="34"/>
        </w:numPr>
        <w:jc w:val="left"/>
        <w:rPr>
          <w:rFonts w:ascii="Calibri" w:eastAsia="SimSun" w:hAnsi="Calibri"/>
          <w:lang w:val="en-US" w:eastAsia="zh-CN"/>
        </w:rPr>
      </w:pPr>
      <w:r>
        <w:rPr>
          <w:rFonts w:ascii="Calibri" w:eastAsia="SimSun" w:hAnsi="Calibri"/>
          <w:lang w:val="en-US" w:eastAsia="zh-CN"/>
        </w:rPr>
        <w:t>Pollution Contamination</w:t>
      </w:r>
      <w:r w:rsidR="008D7D84">
        <w:rPr>
          <w:rFonts w:ascii="Calibri" w:eastAsia="SimSun" w:hAnsi="Calibri"/>
          <w:lang w:val="en-US" w:eastAsia="zh-CN"/>
        </w:rPr>
        <w:t>.</w:t>
      </w:r>
    </w:p>
    <w:p w14:paraId="408FD00A" w14:textId="05874316" w:rsidR="00E019FF" w:rsidRDefault="00E019FF" w:rsidP="00E019FF">
      <w:pPr>
        <w:pStyle w:val="BodyText"/>
        <w:numPr>
          <w:ilvl w:val="0"/>
          <w:numId w:val="34"/>
        </w:numPr>
        <w:jc w:val="left"/>
        <w:rPr>
          <w:rFonts w:ascii="Calibri" w:eastAsia="SimSun" w:hAnsi="Calibri"/>
          <w:lang w:val="en-US" w:eastAsia="zh-CN"/>
        </w:rPr>
      </w:pPr>
      <w:r>
        <w:rPr>
          <w:rFonts w:ascii="Calibri" w:eastAsia="SimSun" w:hAnsi="Calibri"/>
          <w:lang w:val="en-US" w:eastAsia="zh-CN"/>
        </w:rPr>
        <w:t>Noise</w:t>
      </w:r>
      <w:r w:rsidR="008D7D84">
        <w:rPr>
          <w:rFonts w:ascii="Calibri" w:eastAsia="SimSun" w:hAnsi="Calibri"/>
          <w:lang w:val="en-US" w:eastAsia="zh-CN"/>
        </w:rPr>
        <w:t>.</w:t>
      </w:r>
    </w:p>
    <w:p w14:paraId="1051DD98" w14:textId="60891061" w:rsidR="00E019FF" w:rsidRDefault="00E019FF" w:rsidP="00E019FF">
      <w:pPr>
        <w:pStyle w:val="BodyText"/>
        <w:numPr>
          <w:ilvl w:val="0"/>
          <w:numId w:val="34"/>
        </w:numPr>
        <w:jc w:val="left"/>
        <w:rPr>
          <w:rFonts w:ascii="Calibri" w:eastAsia="SimSun" w:hAnsi="Calibri"/>
          <w:lang w:val="en-US" w:eastAsia="zh-CN"/>
        </w:rPr>
      </w:pPr>
      <w:del w:id="121" w:author="Eng Soon Aw" w:date="2024-10-23T12:03:00Z" w16du:dateUtc="2024-10-23T04:03:00Z">
        <w:r w:rsidDel="00346738">
          <w:rPr>
            <w:rFonts w:ascii="Calibri" w:eastAsia="SimSun" w:hAnsi="Calibri"/>
            <w:lang w:val="en-US" w:eastAsia="zh-CN"/>
          </w:rPr>
          <w:delText xml:space="preserve"> </w:delText>
        </w:r>
      </w:del>
      <w:r>
        <w:rPr>
          <w:rFonts w:ascii="Calibri" w:eastAsia="SimSun" w:hAnsi="Calibri"/>
          <w:lang w:val="en-US" w:eastAsia="zh-CN"/>
        </w:rPr>
        <w:t>Guano</w:t>
      </w:r>
      <w:r w:rsidR="008D7D84">
        <w:rPr>
          <w:rFonts w:ascii="Calibri" w:eastAsia="SimSun" w:hAnsi="Calibri"/>
          <w:lang w:val="en-US" w:eastAsia="zh-CN"/>
        </w:rPr>
        <w:t>.</w:t>
      </w:r>
    </w:p>
    <w:p w14:paraId="631CF002" w14:textId="77692EAB" w:rsidR="00E019FF" w:rsidRDefault="00E019FF" w:rsidP="00E019FF">
      <w:pPr>
        <w:pStyle w:val="BodyText"/>
        <w:numPr>
          <w:ilvl w:val="0"/>
          <w:numId w:val="34"/>
        </w:numPr>
        <w:jc w:val="left"/>
        <w:rPr>
          <w:rFonts w:ascii="Calibri" w:eastAsia="SimSun" w:hAnsi="Calibri"/>
          <w:lang w:val="en-US" w:eastAsia="zh-CN"/>
        </w:rPr>
      </w:pPr>
      <w:r>
        <w:rPr>
          <w:rFonts w:ascii="Calibri" w:eastAsia="SimSun" w:hAnsi="Calibri"/>
          <w:lang w:val="en-US" w:eastAsia="zh-CN"/>
        </w:rPr>
        <w:t>Poisonous Plants</w:t>
      </w:r>
      <w:r w:rsidR="008D7D84">
        <w:rPr>
          <w:rFonts w:ascii="Calibri" w:eastAsia="SimSun" w:hAnsi="Calibri"/>
          <w:lang w:val="en-US" w:eastAsia="zh-CN"/>
        </w:rPr>
        <w:t>.</w:t>
      </w:r>
    </w:p>
    <w:p w14:paraId="1A902400" w14:textId="3E3A575F" w:rsidR="00E019FF" w:rsidRDefault="00E019FF" w:rsidP="00E019FF">
      <w:pPr>
        <w:pStyle w:val="BodyText"/>
        <w:numPr>
          <w:ilvl w:val="0"/>
          <w:numId w:val="34"/>
        </w:numPr>
        <w:jc w:val="left"/>
        <w:rPr>
          <w:rFonts w:ascii="Calibri" w:eastAsia="SimSun" w:hAnsi="Calibri"/>
          <w:lang w:val="en-US" w:eastAsia="zh-CN"/>
        </w:rPr>
      </w:pPr>
      <w:r>
        <w:rPr>
          <w:rFonts w:ascii="Calibri" w:eastAsia="SimSun" w:hAnsi="Calibri"/>
          <w:lang w:val="en-US" w:eastAsia="zh-CN"/>
        </w:rPr>
        <w:t>Dangerous Animals</w:t>
      </w:r>
      <w:r w:rsidR="008D7D84">
        <w:rPr>
          <w:rFonts w:ascii="Calibri" w:eastAsia="SimSun" w:hAnsi="Calibri"/>
          <w:lang w:val="en-US" w:eastAsia="zh-CN"/>
        </w:rPr>
        <w:t>.</w:t>
      </w:r>
    </w:p>
    <w:p w14:paraId="32E164BD" w14:textId="073A0347" w:rsidR="00E019FF" w:rsidRDefault="00E019FF" w:rsidP="00E019FF">
      <w:pPr>
        <w:pStyle w:val="BodyText"/>
        <w:numPr>
          <w:ilvl w:val="0"/>
          <w:numId w:val="34"/>
        </w:numPr>
        <w:jc w:val="left"/>
        <w:rPr>
          <w:rFonts w:ascii="Calibri" w:eastAsia="SimSun" w:hAnsi="Calibri"/>
          <w:lang w:val="en-US" w:eastAsia="zh-CN"/>
        </w:rPr>
      </w:pPr>
      <w:commentRangeStart w:id="122"/>
      <w:r>
        <w:rPr>
          <w:rFonts w:ascii="Calibri" w:eastAsia="SimSun" w:hAnsi="Calibri"/>
          <w:lang w:val="en-US" w:eastAsia="zh-CN"/>
        </w:rPr>
        <w:t>Waste Management</w:t>
      </w:r>
      <w:r w:rsidR="008D7D84">
        <w:rPr>
          <w:rFonts w:ascii="Calibri" w:eastAsia="SimSun" w:hAnsi="Calibri"/>
          <w:lang w:val="en-US" w:eastAsia="zh-CN"/>
        </w:rPr>
        <w:t>.</w:t>
      </w:r>
    </w:p>
    <w:p w14:paraId="533224D0" w14:textId="1DF09DC6" w:rsidR="00E019FF" w:rsidRDefault="00E019FF" w:rsidP="00E019FF">
      <w:pPr>
        <w:pStyle w:val="BodyText"/>
        <w:numPr>
          <w:ilvl w:val="0"/>
          <w:numId w:val="34"/>
        </w:numPr>
        <w:jc w:val="left"/>
        <w:rPr>
          <w:rFonts w:ascii="Calibri" w:eastAsia="SimSun" w:hAnsi="Calibri"/>
          <w:lang w:val="en-US" w:eastAsia="zh-CN"/>
        </w:rPr>
      </w:pPr>
      <w:r>
        <w:rPr>
          <w:rFonts w:ascii="Calibri" w:eastAsia="SimSun" w:hAnsi="Calibri"/>
          <w:lang w:val="en-US" w:eastAsia="zh-CN"/>
        </w:rPr>
        <w:lastRenderedPageBreak/>
        <w:t>Oil Spill Prevention</w:t>
      </w:r>
      <w:commentRangeEnd w:id="122"/>
      <w:r w:rsidR="00BD252A">
        <w:rPr>
          <w:rStyle w:val="CommentReference"/>
        </w:rPr>
        <w:commentReference w:id="122"/>
      </w:r>
      <w:r>
        <w:rPr>
          <w:rFonts w:ascii="Calibri" w:eastAsia="SimSun" w:hAnsi="Calibri"/>
          <w:lang w:val="en-US" w:eastAsia="zh-CN"/>
        </w:rPr>
        <w:t>.</w:t>
      </w:r>
      <w:commentRangeEnd w:id="117"/>
      <w:r w:rsidR="00536A55">
        <w:rPr>
          <w:rStyle w:val="CommentReference"/>
        </w:rPr>
        <w:commentReference w:id="117"/>
      </w:r>
    </w:p>
    <w:p w14:paraId="04365E8C" w14:textId="77777777" w:rsidR="00C40596" w:rsidRPr="005F04FF" w:rsidRDefault="00C40596" w:rsidP="00C40596">
      <w:pPr>
        <w:rPr>
          <w:sz w:val="22"/>
          <w:lang w:val="en-US" w:eastAsia="zh-CN"/>
        </w:rPr>
      </w:pPr>
    </w:p>
    <w:p w14:paraId="4624B005" w14:textId="70E1B8A9" w:rsidR="00C40596" w:rsidRPr="00C40596" w:rsidRDefault="00BF19AA" w:rsidP="00C40596">
      <w:pPr>
        <w:pStyle w:val="Heading2"/>
        <w:rPr>
          <w:rFonts w:eastAsia="SimSun"/>
          <w:lang w:val="en-US" w:eastAsia="zh-CN"/>
        </w:rPr>
      </w:pPr>
      <w:bookmarkStart w:id="123" w:name="_Toc179360273"/>
      <w:r>
        <w:rPr>
          <w:rFonts w:eastAsia="SimSun"/>
          <w:lang w:val="en-US" w:eastAsia="zh-CN"/>
        </w:rPr>
        <w:t>BUOY DECK MACHINERY AND EQUIPMENT</w:t>
      </w:r>
      <w:bookmarkEnd w:id="123"/>
    </w:p>
    <w:p w14:paraId="5A0A77E0" w14:textId="0C355ABF" w:rsidR="00C40596" w:rsidRPr="00F977D9" w:rsidRDefault="00BF19AA" w:rsidP="00E80805">
      <w:pPr>
        <w:pStyle w:val="ListParagraph"/>
        <w:numPr>
          <w:ilvl w:val="0"/>
          <w:numId w:val="29"/>
        </w:numPr>
        <w:ind w:left="1391"/>
        <w:rPr>
          <w:sz w:val="22"/>
          <w:lang w:val="en-US" w:eastAsia="zh-CN"/>
        </w:rPr>
      </w:pPr>
      <w:r w:rsidRPr="00F977D9">
        <w:rPr>
          <w:sz w:val="22"/>
          <w:lang w:val="en-US" w:eastAsia="zh-CN"/>
        </w:rPr>
        <w:t xml:space="preserve">Make sure that all buoy </w:t>
      </w:r>
      <w:r w:rsidR="00F30B0A" w:rsidRPr="00F977D9">
        <w:rPr>
          <w:sz w:val="22"/>
          <w:lang w:val="en-US" w:eastAsia="zh-CN"/>
        </w:rPr>
        <w:t xml:space="preserve">tender </w:t>
      </w:r>
      <w:r w:rsidRPr="00F977D9">
        <w:rPr>
          <w:sz w:val="22"/>
          <w:lang w:val="en-US" w:eastAsia="zh-CN"/>
        </w:rPr>
        <w:t>deck machinery and equipment are maintained and inspected according to national regulations and those of the competent authority.</w:t>
      </w:r>
    </w:p>
    <w:p w14:paraId="7C26FE63" w14:textId="77777777" w:rsidR="00BF19AA" w:rsidRPr="00F977D9" w:rsidRDefault="00BF19AA" w:rsidP="00F30B0A">
      <w:pPr>
        <w:rPr>
          <w:sz w:val="22"/>
          <w:lang w:val="en-US" w:eastAsia="zh-CN"/>
        </w:rPr>
      </w:pPr>
    </w:p>
    <w:p w14:paraId="3959DDD0" w14:textId="7CD69312" w:rsidR="00BF19AA" w:rsidRPr="00F977D9" w:rsidRDefault="00BF19AA" w:rsidP="00E80805">
      <w:pPr>
        <w:pStyle w:val="ListParagraph"/>
        <w:numPr>
          <w:ilvl w:val="0"/>
          <w:numId w:val="29"/>
        </w:numPr>
        <w:ind w:left="1391"/>
        <w:rPr>
          <w:sz w:val="22"/>
          <w:lang w:val="en-US" w:eastAsia="zh-CN"/>
        </w:rPr>
      </w:pPr>
      <w:r w:rsidRPr="00F977D9">
        <w:rPr>
          <w:sz w:val="22"/>
          <w:lang w:val="en-US" w:eastAsia="zh-CN"/>
        </w:rPr>
        <w:t xml:space="preserve">Ensure that buoy </w:t>
      </w:r>
      <w:r w:rsidR="00F30B0A" w:rsidRPr="00F977D9">
        <w:rPr>
          <w:sz w:val="22"/>
          <w:lang w:val="en-US" w:eastAsia="zh-CN"/>
        </w:rPr>
        <w:t xml:space="preserve">tender </w:t>
      </w:r>
      <w:r w:rsidRPr="00F977D9">
        <w:rPr>
          <w:sz w:val="22"/>
          <w:lang w:val="en-US" w:eastAsia="zh-CN"/>
        </w:rPr>
        <w:t>deck machinery and equipment is rated to perform the buoy and mooring operation.</w:t>
      </w:r>
    </w:p>
    <w:p w14:paraId="02D3796E" w14:textId="77777777" w:rsidR="00BF19AA" w:rsidRPr="00F977D9" w:rsidRDefault="00BF19AA" w:rsidP="00F30B0A">
      <w:pPr>
        <w:rPr>
          <w:sz w:val="22"/>
          <w:lang w:val="en-US" w:eastAsia="zh-CN"/>
        </w:rPr>
      </w:pPr>
    </w:p>
    <w:p w14:paraId="07333A79" w14:textId="2BCF6D87" w:rsidR="00BF19AA" w:rsidRPr="00F977D9" w:rsidRDefault="00F30B0A" w:rsidP="00E80805">
      <w:pPr>
        <w:pStyle w:val="ListParagraph"/>
        <w:numPr>
          <w:ilvl w:val="0"/>
          <w:numId w:val="29"/>
        </w:numPr>
        <w:ind w:left="1391"/>
        <w:rPr>
          <w:sz w:val="22"/>
          <w:lang w:val="en-US" w:eastAsia="zh-CN"/>
        </w:rPr>
      </w:pPr>
      <w:proofErr w:type="gramStart"/>
      <w:r w:rsidRPr="00F977D9">
        <w:rPr>
          <w:sz w:val="22"/>
          <w:lang w:val="en-US" w:eastAsia="zh-CN"/>
        </w:rPr>
        <w:t>B</w:t>
      </w:r>
      <w:r w:rsidR="00BF19AA" w:rsidRPr="00F977D9">
        <w:rPr>
          <w:sz w:val="22"/>
          <w:lang w:val="en-US" w:eastAsia="zh-CN"/>
        </w:rPr>
        <w:t xml:space="preserve">uoy </w:t>
      </w:r>
      <w:r w:rsidRPr="00F977D9">
        <w:rPr>
          <w:sz w:val="22"/>
          <w:lang w:val="en-US" w:eastAsia="zh-CN"/>
        </w:rPr>
        <w:t xml:space="preserve">tender </w:t>
      </w:r>
      <w:r w:rsidR="00BF19AA" w:rsidRPr="00F977D9">
        <w:rPr>
          <w:sz w:val="22"/>
          <w:lang w:val="en-US" w:eastAsia="zh-CN"/>
        </w:rPr>
        <w:t>deck cargo, machinery</w:t>
      </w:r>
      <w:r w:rsidRPr="00F977D9">
        <w:rPr>
          <w:sz w:val="22"/>
          <w:lang w:val="en-US" w:eastAsia="zh-CN"/>
        </w:rPr>
        <w:t>,</w:t>
      </w:r>
      <w:r w:rsidR="00BF19AA" w:rsidRPr="00F977D9">
        <w:rPr>
          <w:sz w:val="22"/>
          <w:lang w:val="en-US" w:eastAsia="zh-CN"/>
        </w:rPr>
        <w:t xml:space="preserve"> and equipment</w:t>
      </w:r>
      <w:r w:rsidRPr="00F977D9">
        <w:rPr>
          <w:sz w:val="22"/>
          <w:lang w:val="en-US" w:eastAsia="zh-CN"/>
        </w:rPr>
        <w:t>,</w:t>
      </w:r>
      <w:proofErr w:type="gramEnd"/>
      <w:r w:rsidR="00BF19AA" w:rsidRPr="00F977D9">
        <w:rPr>
          <w:sz w:val="22"/>
          <w:lang w:val="en-US" w:eastAsia="zh-CN"/>
        </w:rPr>
        <w:t xml:space="preserve"> should be properly secured during </w:t>
      </w:r>
      <w:r w:rsidRPr="00F977D9">
        <w:rPr>
          <w:sz w:val="22"/>
          <w:lang w:val="en-US" w:eastAsia="zh-CN"/>
        </w:rPr>
        <w:t xml:space="preserve">operations and </w:t>
      </w:r>
      <w:r w:rsidR="00BF19AA" w:rsidRPr="00F977D9">
        <w:rPr>
          <w:sz w:val="22"/>
          <w:lang w:val="en-US" w:eastAsia="zh-CN"/>
        </w:rPr>
        <w:t>transit.</w:t>
      </w:r>
    </w:p>
    <w:p w14:paraId="7A970C34" w14:textId="77777777" w:rsidR="00BF19AA" w:rsidRPr="00F977D9" w:rsidRDefault="00BF19AA" w:rsidP="00F30B0A">
      <w:pPr>
        <w:rPr>
          <w:sz w:val="22"/>
          <w:lang w:val="en-US" w:eastAsia="zh-CN"/>
        </w:rPr>
      </w:pPr>
    </w:p>
    <w:p w14:paraId="6FC858C5" w14:textId="42C7EACA" w:rsidR="00BF19AA" w:rsidRPr="00F977D9" w:rsidRDefault="00DD2B1F" w:rsidP="00E80805">
      <w:pPr>
        <w:pStyle w:val="ListParagraph"/>
        <w:numPr>
          <w:ilvl w:val="0"/>
          <w:numId w:val="29"/>
        </w:numPr>
        <w:ind w:left="1391"/>
        <w:rPr>
          <w:sz w:val="22"/>
          <w:lang w:val="en-US" w:eastAsia="zh-CN"/>
        </w:rPr>
      </w:pPr>
      <w:ins w:id="124" w:author="Eng Soon Aw" w:date="2024-10-24T07:49:00Z" w16du:dateUtc="2024-10-23T23:49:00Z">
        <w:r>
          <w:rPr>
            <w:sz w:val="22"/>
            <w:lang w:val="en-US" w:eastAsia="zh-CN"/>
          </w:rPr>
          <w:t>Determine if night operations are necessary</w:t>
        </w:r>
        <w:r w:rsidR="006E25B3">
          <w:rPr>
            <w:sz w:val="22"/>
            <w:lang w:val="en-US" w:eastAsia="zh-CN"/>
          </w:rPr>
          <w:t xml:space="preserve"> before </w:t>
        </w:r>
      </w:ins>
      <w:del w:id="125" w:author="Eng Soon Aw" w:date="2024-10-24T07:49:00Z" w16du:dateUtc="2024-10-23T23:49:00Z">
        <w:r w:rsidR="00F30B0A" w:rsidRPr="00F977D9" w:rsidDel="006E25B3">
          <w:rPr>
            <w:sz w:val="22"/>
            <w:lang w:val="en-US" w:eastAsia="zh-CN"/>
          </w:rPr>
          <w:delText>When</w:delText>
        </w:r>
      </w:del>
      <w:r w:rsidR="00BF19AA" w:rsidRPr="00F977D9">
        <w:rPr>
          <w:sz w:val="22"/>
          <w:lang w:val="en-US" w:eastAsia="zh-CN"/>
        </w:rPr>
        <w:t xml:space="preserve"> conducting night operations ensure buoy </w:t>
      </w:r>
      <w:r w:rsidR="00F30B0A" w:rsidRPr="00F977D9">
        <w:rPr>
          <w:sz w:val="22"/>
          <w:lang w:val="en-US" w:eastAsia="zh-CN"/>
        </w:rPr>
        <w:t xml:space="preserve">tender </w:t>
      </w:r>
      <w:r w:rsidR="00BF19AA" w:rsidRPr="00F977D9">
        <w:rPr>
          <w:sz w:val="22"/>
          <w:lang w:val="en-US" w:eastAsia="zh-CN"/>
        </w:rPr>
        <w:t>deck is equipped with sufficient lighting</w:t>
      </w:r>
      <w:ins w:id="126" w:author="Eng Soon Aw" w:date="2024-10-24T07:49:00Z" w16du:dateUtc="2024-10-23T23:49:00Z">
        <w:r w:rsidR="006E25B3">
          <w:rPr>
            <w:sz w:val="22"/>
            <w:lang w:val="en-US" w:eastAsia="zh-CN"/>
          </w:rPr>
          <w:t xml:space="preserve"> and other safety measures to be taken as part of the risk asse</w:t>
        </w:r>
      </w:ins>
      <w:ins w:id="127" w:author="Eng Soon Aw" w:date="2024-10-24T07:50:00Z" w16du:dateUtc="2024-10-23T23:50:00Z">
        <w:r w:rsidR="006E25B3">
          <w:rPr>
            <w:sz w:val="22"/>
            <w:lang w:val="en-US" w:eastAsia="zh-CN"/>
          </w:rPr>
          <w:t>ssment to be conducted</w:t>
        </w:r>
      </w:ins>
      <w:r w:rsidR="00BF19AA" w:rsidRPr="00F977D9">
        <w:rPr>
          <w:sz w:val="22"/>
          <w:lang w:val="en-US" w:eastAsia="zh-CN"/>
        </w:rPr>
        <w:t>.</w:t>
      </w:r>
    </w:p>
    <w:p w14:paraId="353438DB" w14:textId="77777777" w:rsidR="00BF19AA" w:rsidRDefault="00BF19AA" w:rsidP="00F30B0A">
      <w:pPr>
        <w:rPr>
          <w:lang w:val="en-US" w:eastAsia="zh-CN"/>
        </w:rPr>
      </w:pPr>
    </w:p>
    <w:p w14:paraId="61B92E48" w14:textId="77777777" w:rsidR="00BF19AA" w:rsidRDefault="00BF19AA" w:rsidP="00C40596">
      <w:pPr>
        <w:rPr>
          <w:lang w:val="en-US" w:eastAsia="zh-CN"/>
        </w:rPr>
      </w:pPr>
    </w:p>
    <w:p w14:paraId="72BA9EF2" w14:textId="45A273F6" w:rsidR="00BF19AA" w:rsidRPr="00BF19AA" w:rsidRDefault="00BF19AA" w:rsidP="00BF19AA">
      <w:pPr>
        <w:pStyle w:val="Heading2"/>
        <w:rPr>
          <w:rFonts w:eastAsia="SimSun"/>
          <w:lang w:val="en-US" w:eastAsia="zh-CN"/>
        </w:rPr>
      </w:pPr>
      <w:bookmarkStart w:id="128" w:name="_Toc179360274"/>
      <w:bookmarkStart w:id="129" w:name="_Hlk164308150"/>
      <w:r w:rsidRPr="00BF19AA">
        <w:rPr>
          <w:rFonts w:eastAsia="SimSun"/>
          <w:lang w:val="en-US" w:eastAsia="zh-CN"/>
        </w:rPr>
        <w:t>T</w:t>
      </w:r>
      <w:r>
        <w:rPr>
          <w:rFonts w:eastAsia="SimSun"/>
          <w:lang w:val="en-US" w:eastAsia="zh-CN"/>
        </w:rPr>
        <w:t>ASK RESPONSIBILITY</w:t>
      </w:r>
      <w:bookmarkEnd w:id="128"/>
    </w:p>
    <w:bookmarkEnd w:id="129"/>
    <w:p w14:paraId="0EBE2CE4" w14:textId="5CC9E130" w:rsidR="00D4207F" w:rsidRPr="005F04FF" w:rsidRDefault="00D4207F" w:rsidP="00AA0190">
      <w:pPr>
        <w:ind w:left="708"/>
        <w:rPr>
          <w:sz w:val="22"/>
          <w:lang w:val="en-US" w:eastAsia="zh-CN"/>
        </w:rPr>
      </w:pPr>
      <w:del w:id="130" w:author="Eng Soon Aw" w:date="2024-10-24T07:54:00Z" w16du:dateUtc="2024-10-23T23:54:00Z">
        <w:r w:rsidRPr="005F04FF" w:rsidDel="001B322F">
          <w:rPr>
            <w:sz w:val="22"/>
            <w:lang w:val="en-US" w:eastAsia="zh-CN"/>
          </w:rPr>
          <w:delText>Captain</w:delText>
        </w:r>
        <w:r w:rsidR="00581BB0" w:rsidRPr="005F04FF" w:rsidDel="001B322F">
          <w:rPr>
            <w:sz w:val="22"/>
            <w:lang w:val="en-US" w:eastAsia="zh-CN"/>
          </w:rPr>
          <w:delText xml:space="preserve"> </w:delText>
        </w:r>
      </w:del>
      <w:ins w:id="131" w:author="Eng Soon Aw" w:date="2024-10-24T07:54:00Z" w16du:dateUtc="2024-10-23T23:54:00Z">
        <w:r w:rsidR="001B322F">
          <w:rPr>
            <w:sz w:val="22"/>
            <w:lang w:val="en-US" w:eastAsia="zh-CN"/>
          </w:rPr>
          <w:t>Master’s</w:t>
        </w:r>
        <w:r w:rsidR="001B322F" w:rsidRPr="005F04FF">
          <w:rPr>
            <w:sz w:val="22"/>
            <w:lang w:val="en-US" w:eastAsia="zh-CN"/>
          </w:rPr>
          <w:t xml:space="preserve"> </w:t>
        </w:r>
      </w:ins>
      <w:r w:rsidR="00581BB0" w:rsidRPr="005F04FF">
        <w:rPr>
          <w:sz w:val="22"/>
          <w:lang w:val="en-US" w:eastAsia="zh-CN"/>
        </w:rPr>
        <w:t>responsibilities:</w:t>
      </w:r>
    </w:p>
    <w:p w14:paraId="0467CBEC" w14:textId="3F007F0B" w:rsidR="00D4207F" w:rsidRPr="005F04FF" w:rsidRDefault="00D4207F" w:rsidP="008E5CFD">
      <w:pPr>
        <w:pStyle w:val="ListParagraph"/>
        <w:numPr>
          <w:ilvl w:val="0"/>
          <w:numId w:val="21"/>
        </w:numPr>
        <w:ind w:left="1416"/>
        <w:rPr>
          <w:sz w:val="22"/>
          <w:lang w:val="en-US" w:eastAsia="zh-CN"/>
        </w:rPr>
      </w:pPr>
      <w:commentRangeStart w:id="132"/>
      <w:del w:id="133" w:author="Eng Soon Aw" w:date="2024-10-24T07:56:00Z" w16du:dateUtc="2024-10-23T23:56:00Z">
        <w:r w:rsidRPr="005F04FF" w:rsidDel="007551FD">
          <w:rPr>
            <w:sz w:val="22"/>
            <w:lang w:val="en-US" w:eastAsia="zh-CN"/>
          </w:rPr>
          <w:delText xml:space="preserve">Captain </w:delText>
        </w:r>
      </w:del>
      <w:commentRangeEnd w:id="132"/>
      <w:ins w:id="134" w:author="Eng Soon Aw" w:date="2024-10-24T07:56:00Z" w16du:dateUtc="2024-10-23T23:56:00Z">
        <w:r w:rsidR="007551FD">
          <w:rPr>
            <w:sz w:val="22"/>
            <w:lang w:val="en-US" w:eastAsia="zh-CN"/>
          </w:rPr>
          <w:t>Master</w:t>
        </w:r>
        <w:r w:rsidR="007551FD" w:rsidRPr="005F04FF">
          <w:rPr>
            <w:sz w:val="22"/>
            <w:lang w:val="en-US" w:eastAsia="zh-CN"/>
          </w:rPr>
          <w:t xml:space="preserve"> </w:t>
        </w:r>
      </w:ins>
      <w:r w:rsidR="001F1BF6">
        <w:rPr>
          <w:rStyle w:val="CommentReference"/>
        </w:rPr>
        <w:commentReference w:id="132"/>
      </w:r>
      <w:r w:rsidRPr="005F04FF">
        <w:rPr>
          <w:sz w:val="22"/>
          <w:lang w:val="en-US" w:eastAsia="zh-CN"/>
        </w:rPr>
        <w:t xml:space="preserve">shall maintain command, </w:t>
      </w:r>
      <w:r w:rsidR="00581BB0" w:rsidRPr="005F04FF">
        <w:rPr>
          <w:sz w:val="22"/>
          <w:lang w:val="en-US" w:eastAsia="zh-CN"/>
        </w:rPr>
        <w:t>control,</w:t>
      </w:r>
      <w:r w:rsidRPr="005F04FF">
        <w:rPr>
          <w:sz w:val="22"/>
          <w:lang w:val="en-US" w:eastAsia="zh-CN"/>
        </w:rPr>
        <w:t xml:space="preserve"> and organization of the operation through the Bridge, Deck and Engine crews.</w:t>
      </w:r>
    </w:p>
    <w:p w14:paraId="6DBE3F3A" w14:textId="77777777" w:rsidR="00D4207F" w:rsidRPr="005F04FF" w:rsidRDefault="00D4207F" w:rsidP="008E5CFD">
      <w:pPr>
        <w:ind w:left="696"/>
        <w:rPr>
          <w:sz w:val="22"/>
          <w:lang w:val="en-US" w:eastAsia="zh-CN"/>
        </w:rPr>
      </w:pPr>
    </w:p>
    <w:p w14:paraId="605AC6D7" w14:textId="3B9325B4" w:rsidR="00C40596" w:rsidRPr="005F04FF" w:rsidRDefault="00BF19AA" w:rsidP="008E5CFD">
      <w:pPr>
        <w:ind w:left="696"/>
        <w:rPr>
          <w:sz w:val="22"/>
          <w:lang w:val="en-US" w:eastAsia="zh-CN"/>
        </w:rPr>
      </w:pPr>
      <w:r w:rsidRPr="005F04FF">
        <w:rPr>
          <w:sz w:val="22"/>
          <w:lang w:val="en-US" w:eastAsia="zh-CN"/>
        </w:rPr>
        <w:t xml:space="preserve">Bridge crew </w:t>
      </w:r>
      <w:r w:rsidR="00D4207F" w:rsidRPr="005F04FF">
        <w:rPr>
          <w:sz w:val="22"/>
          <w:lang w:val="en-US" w:eastAsia="zh-CN"/>
        </w:rPr>
        <w:t>responsibilities</w:t>
      </w:r>
      <w:r w:rsidRPr="005F04FF">
        <w:rPr>
          <w:sz w:val="22"/>
          <w:lang w:val="en-US" w:eastAsia="zh-CN"/>
        </w:rPr>
        <w:t>:</w:t>
      </w:r>
    </w:p>
    <w:p w14:paraId="5526B768" w14:textId="338140E8" w:rsidR="00ED450C" w:rsidRPr="005F04FF" w:rsidRDefault="00F30B0A" w:rsidP="008E5CFD">
      <w:pPr>
        <w:pStyle w:val="ListParagraph"/>
        <w:numPr>
          <w:ilvl w:val="0"/>
          <w:numId w:val="21"/>
        </w:numPr>
        <w:ind w:left="1416"/>
        <w:rPr>
          <w:sz w:val="22"/>
          <w:lang w:val="en-US" w:eastAsia="zh-CN"/>
        </w:rPr>
      </w:pPr>
      <w:r w:rsidRPr="005F04FF">
        <w:rPr>
          <w:sz w:val="22"/>
          <w:lang w:val="en-US" w:eastAsia="zh-CN"/>
        </w:rPr>
        <w:t>Route planning</w:t>
      </w:r>
      <w:r w:rsidR="00B57DD1">
        <w:rPr>
          <w:sz w:val="22"/>
          <w:lang w:val="en-US" w:eastAsia="zh-CN"/>
        </w:rPr>
        <w:t>.</w:t>
      </w:r>
    </w:p>
    <w:p w14:paraId="1268CD73" w14:textId="3BAC1394" w:rsidR="00D4207F" w:rsidRPr="005F04FF" w:rsidRDefault="00F30B0A" w:rsidP="008E5CFD">
      <w:pPr>
        <w:pStyle w:val="ListParagraph"/>
        <w:numPr>
          <w:ilvl w:val="0"/>
          <w:numId w:val="21"/>
        </w:numPr>
        <w:ind w:left="1416"/>
        <w:rPr>
          <w:sz w:val="22"/>
          <w:lang w:val="en-US" w:eastAsia="zh-CN"/>
        </w:rPr>
      </w:pPr>
      <w:r w:rsidRPr="005F04FF">
        <w:rPr>
          <w:sz w:val="22"/>
          <w:lang w:val="en-US" w:eastAsia="zh-CN"/>
        </w:rPr>
        <w:t>S</w:t>
      </w:r>
      <w:r w:rsidR="00D4207F" w:rsidRPr="005F04FF">
        <w:rPr>
          <w:sz w:val="22"/>
          <w:lang w:val="en-US" w:eastAsia="zh-CN"/>
        </w:rPr>
        <w:t>afe navigation and maneuvering of the ship.</w:t>
      </w:r>
    </w:p>
    <w:p w14:paraId="247FE92F" w14:textId="5F7862D2" w:rsidR="00F30B0A" w:rsidRPr="005F04FF" w:rsidRDefault="00F30B0A" w:rsidP="008E5CFD">
      <w:pPr>
        <w:pStyle w:val="ListParagraph"/>
        <w:numPr>
          <w:ilvl w:val="0"/>
          <w:numId w:val="21"/>
        </w:numPr>
        <w:ind w:left="1416"/>
        <w:rPr>
          <w:sz w:val="22"/>
          <w:lang w:val="en-US" w:eastAsia="zh-CN"/>
        </w:rPr>
      </w:pPr>
      <w:r w:rsidRPr="005F04FF">
        <w:rPr>
          <w:sz w:val="22"/>
          <w:lang w:val="en-US" w:eastAsia="zh-CN"/>
        </w:rPr>
        <w:t>Log Keeping</w:t>
      </w:r>
      <w:r w:rsidR="00B57DD1">
        <w:rPr>
          <w:sz w:val="22"/>
          <w:lang w:val="en-US" w:eastAsia="zh-CN"/>
        </w:rPr>
        <w:t>.</w:t>
      </w:r>
    </w:p>
    <w:p w14:paraId="19BE6508" w14:textId="75FB7912" w:rsidR="00BF19AA" w:rsidRPr="005F04FF" w:rsidRDefault="00D4207F" w:rsidP="00E8214E">
      <w:pPr>
        <w:pStyle w:val="ListParagraph"/>
        <w:numPr>
          <w:ilvl w:val="1"/>
          <w:numId w:val="21"/>
        </w:numPr>
        <w:ind w:left="1440"/>
        <w:rPr>
          <w:sz w:val="22"/>
          <w:lang w:val="en-US" w:eastAsia="zh-CN"/>
        </w:rPr>
      </w:pPr>
      <w:r w:rsidRPr="005F04FF">
        <w:rPr>
          <w:sz w:val="22"/>
          <w:lang w:val="en-US" w:eastAsia="zh-CN"/>
        </w:rPr>
        <w:t>Internal and external communications</w:t>
      </w:r>
      <w:r w:rsidR="00B57DD1">
        <w:rPr>
          <w:sz w:val="22"/>
          <w:lang w:val="en-US" w:eastAsia="zh-CN"/>
        </w:rPr>
        <w:t>.</w:t>
      </w:r>
    </w:p>
    <w:p w14:paraId="547A3501" w14:textId="75D9C1CA" w:rsidR="00D4207F" w:rsidRPr="005F04FF" w:rsidRDefault="00D4207F" w:rsidP="00E8214E">
      <w:pPr>
        <w:pStyle w:val="ListParagraph"/>
        <w:numPr>
          <w:ilvl w:val="1"/>
          <w:numId w:val="21"/>
        </w:numPr>
        <w:ind w:left="1440"/>
        <w:rPr>
          <w:sz w:val="22"/>
          <w:lang w:val="en-US" w:eastAsia="zh-CN"/>
        </w:rPr>
      </w:pPr>
      <w:r w:rsidRPr="005F04FF">
        <w:rPr>
          <w:sz w:val="22"/>
          <w:lang w:val="en-US" w:eastAsia="zh-CN"/>
        </w:rPr>
        <w:t>Give order to execute, pause and secure the specific AtoN operation.</w:t>
      </w:r>
    </w:p>
    <w:p w14:paraId="493AEFD1" w14:textId="2F3F4DD2" w:rsidR="00F30B0A" w:rsidRPr="005F04FF" w:rsidRDefault="00F30B0A" w:rsidP="00E8214E">
      <w:pPr>
        <w:pStyle w:val="ListParagraph"/>
        <w:numPr>
          <w:ilvl w:val="1"/>
          <w:numId w:val="21"/>
        </w:numPr>
        <w:ind w:left="1440"/>
        <w:rPr>
          <w:sz w:val="22"/>
          <w:lang w:val="en-US" w:eastAsia="zh-CN"/>
        </w:rPr>
      </w:pPr>
      <w:r w:rsidRPr="005F04FF">
        <w:rPr>
          <w:sz w:val="22"/>
          <w:lang w:val="en-US" w:eastAsia="zh-CN"/>
        </w:rPr>
        <w:t>Positioning the buoy</w:t>
      </w:r>
      <w:ins w:id="135" w:author="Eng Soon Aw" w:date="2024-10-24T07:58:00Z" w16du:dateUtc="2024-10-23T23:58:00Z">
        <w:r w:rsidR="002D585E">
          <w:rPr>
            <w:sz w:val="22"/>
            <w:lang w:val="en-US" w:eastAsia="zh-CN"/>
          </w:rPr>
          <w:t xml:space="preserve"> and cross checking </w:t>
        </w:r>
        <w:r w:rsidR="0054441F">
          <w:rPr>
            <w:sz w:val="22"/>
            <w:lang w:val="en-US" w:eastAsia="zh-CN"/>
          </w:rPr>
          <w:t>the charted position with the physical position</w:t>
        </w:r>
      </w:ins>
      <w:del w:id="136" w:author="Eng Soon Aw" w:date="2024-10-24T07:58:00Z" w16du:dateUtc="2024-10-23T23:58:00Z">
        <w:r w:rsidRPr="005F04FF" w:rsidDel="002D585E">
          <w:rPr>
            <w:sz w:val="22"/>
            <w:lang w:val="en-US" w:eastAsia="zh-CN"/>
          </w:rPr>
          <w:delText>.</w:delText>
        </w:r>
      </w:del>
    </w:p>
    <w:p w14:paraId="4B020602" w14:textId="77777777" w:rsidR="00645A83" w:rsidRDefault="00581BB0" w:rsidP="00645A83">
      <w:pPr>
        <w:pStyle w:val="ListParagraph"/>
        <w:numPr>
          <w:ilvl w:val="0"/>
          <w:numId w:val="22"/>
        </w:numPr>
        <w:rPr>
          <w:ins w:id="137" w:author="Eng Soon Aw" w:date="2024-10-23T12:05:00Z" w16du:dateUtc="2024-10-23T04:05:00Z"/>
          <w:sz w:val="22"/>
          <w:lang w:val="en-US" w:eastAsia="zh-CN"/>
        </w:rPr>
      </w:pPr>
      <w:r w:rsidRPr="005F04FF">
        <w:rPr>
          <w:sz w:val="22"/>
          <w:lang w:val="en-US" w:eastAsia="zh-CN"/>
        </w:rPr>
        <w:t>After launch</w:t>
      </w:r>
      <w:r w:rsidR="00B44E62">
        <w:rPr>
          <w:sz w:val="22"/>
          <w:lang w:val="en-US" w:eastAsia="zh-CN"/>
        </w:rPr>
        <w:t>ing</w:t>
      </w:r>
      <w:r w:rsidRPr="005F04FF">
        <w:rPr>
          <w:sz w:val="22"/>
          <w:lang w:val="en-US" w:eastAsia="zh-CN"/>
        </w:rPr>
        <w:t xml:space="preserve"> and fix</w:t>
      </w:r>
      <w:r w:rsidR="00B44E62">
        <w:rPr>
          <w:sz w:val="22"/>
          <w:lang w:val="en-US" w:eastAsia="zh-CN"/>
        </w:rPr>
        <w:t>ing</w:t>
      </w:r>
      <w:r w:rsidRPr="005F04FF">
        <w:rPr>
          <w:sz w:val="22"/>
          <w:lang w:val="en-US" w:eastAsia="zh-CN"/>
        </w:rPr>
        <w:t xml:space="preserve"> position of </w:t>
      </w:r>
      <w:r w:rsidR="00861A03" w:rsidRPr="005F04FF">
        <w:rPr>
          <w:sz w:val="22"/>
          <w:lang w:val="en-US" w:eastAsia="zh-CN"/>
        </w:rPr>
        <w:t xml:space="preserve">the </w:t>
      </w:r>
      <w:r w:rsidRPr="005F04FF">
        <w:rPr>
          <w:sz w:val="22"/>
          <w:lang w:val="en-US" w:eastAsia="zh-CN"/>
        </w:rPr>
        <w:t>buoy</w:t>
      </w:r>
      <w:r w:rsidR="00D23FEF">
        <w:rPr>
          <w:sz w:val="22"/>
          <w:lang w:val="en-US" w:eastAsia="zh-CN"/>
        </w:rPr>
        <w:t>,</w:t>
      </w:r>
      <w:r w:rsidRPr="005F04FF">
        <w:rPr>
          <w:sz w:val="22"/>
          <w:lang w:val="en-US" w:eastAsia="zh-CN"/>
        </w:rPr>
        <w:t xml:space="preserve"> prepare</w:t>
      </w:r>
      <w:r w:rsidR="00D23FEF">
        <w:rPr>
          <w:sz w:val="22"/>
          <w:lang w:val="en-US" w:eastAsia="zh-CN"/>
        </w:rPr>
        <w:t xml:space="preserve"> and </w:t>
      </w:r>
      <w:r w:rsidR="00861A03" w:rsidRPr="005F04FF">
        <w:rPr>
          <w:sz w:val="22"/>
          <w:lang w:val="en-US" w:eastAsia="zh-CN"/>
        </w:rPr>
        <w:t>complete required administrative tasks</w:t>
      </w:r>
      <w:ins w:id="138" w:author="Eng Soon Aw" w:date="2024-10-23T12:05:00Z" w16du:dateUtc="2024-10-23T04:05:00Z">
        <w:r w:rsidR="00645A83" w:rsidRPr="00645A83">
          <w:rPr>
            <w:sz w:val="22"/>
            <w:lang w:val="en-US" w:eastAsia="zh-CN"/>
          </w:rPr>
          <w:t xml:space="preserve"> </w:t>
        </w:r>
      </w:ins>
    </w:p>
    <w:p w14:paraId="5A6CDF32" w14:textId="71184453" w:rsidR="00645A83" w:rsidDel="00D61BEC" w:rsidRDefault="00645A83" w:rsidP="00645A83">
      <w:pPr>
        <w:pStyle w:val="ListParagraph"/>
        <w:numPr>
          <w:ilvl w:val="0"/>
          <w:numId w:val="22"/>
        </w:numPr>
        <w:rPr>
          <w:del w:id="139" w:author="Eng Soon Aw" w:date="2024-10-23T12:05:00Z" w16du:dateUtc="2024-10-23T04:05:00Z"/>
          <w:sz w:val="22"/>
          <w:lang w:val="en-US" w:eastAsia="zh-CN"/>
        </w:rPr>
      </w:pPr>
      <w:moveToRangeStart w:id="140" w:author="Eng Soon Aw" w:date="2024-10-23T12:05:00Z" w:name="move180577546"/>
      <w:moveTo w:id="141" w:author="Eng Soon Aw" w:date="2024-10-23T12:05:00Z" w16du:dateUtc="2024-10-23T04:05:00Z">
        <w:r w:rsidRPr="005F04FF">
          <w:rPr>
            <w:sz w:val="22"/>
            <w:lang w:val="en-US" w:eastAsia="zh-CN"/>
          </w:rPr>
          <w:t xml:space="preserve">Ensure crew is wearing proper </w:t>
        </w:r>
        <w:proofErr w:type="spellStart"/>
        <w:r w:rsidRPr="005F04FF">
          <w:rPr>
            <w:sz w:val="22"/>
            <w:lang w:val="en-US" w:eastAsia="zh-CN"/>
          </w:rPr>
          <w:t>PPE.</w:t>
        </w:r>
      </w:moveTo>
    </w:p>
    <w:p w14:paraId="671473DE" w14:textId="4CA0123F" w:rsidR="00D61BEC" w:rsidRPr="005F04FF" w:rsidRDefault="00D61BEC" w:rsidP="00645A83">
      <w:pPr>
        <w:pStyle w:val="ListParagraph"/>
        <w:numPr>
          <w:ilvl w:val="0"/>
          <w:numId w:val="22"/>
        </w:numPr>
        <w:rPr>
          <w:ins w:id="142" w:author="Eng Soon Aw" w:date="2024-10-24T08:04:00Z" w16du:dateUtc="2024-10-24T00:04:00Z"/>
          <w:moveTo w:id="143" w:author="Eng Soon Aw" w:date="2024-10-23T12:05:00Z" w16du:dateUtc="2024-10-23T04:05:00Z"/>
          <w:sz w:val="22"/>
          <w:lang w:val="en-US" w:eastAsia="zh-CN"/>
        </w:rPr>
      </w:pPr>
      <w:ins w:id="144" w:author="Eng Soon Aw" w:date="2024-10-24T08:04:00Z" w16du:dateUtc="2024-10-24T00:04:00Z">
        <w:r>
          <w:rPr>
            <w:sz w:val="22"/>
            <w:lang w:val="en-US" w:eastAsia="zh-CN"/>
          </w:rPr>
          <w:t>Ensure</w:t>
        </w:r>
        <w:proofErr w:type="spellEnd"/>
        <w:r>
          <w:rPr>
            <w:sz w:val="22"/>
            <w:lang w:val="en-US" w:eastAsia="zh-CN"/>
          </w:rPr>
          <w:t xml:space="preserve"> proper functioning of navigational equipment.</w:t>
        </w:r>
      </w:ins>
    </w:p>
    <w:moveToRangeEnd w:id="140"/>
    <w:p w14:paraId="48FFD7DA" w14:textId="1DBB6772" w:rsidR="00581BB0" w:rsidRPr="005C0213" w:rsidRDefault="00861A03" w:rsidP="005C0213">
      <w:pPr>
        <w:pStyle w:val="ListParagraph"/>
        <w:numPr>
          <w:ilvl w:val="0"/>
          <w:numId w:val="22"/>
        </w:numPr>
        <w:rPr>
          <w:sz w:val="22"/>
          <w:lang w:val="en-US" w:eastAsia="zh-CN"/>
        </w:rPr>
      </w:pPr>
      <w:del w:id="145" w:author="Eng Soon Aw" w:date="2024-10-23T12:05:00Z" w16du:dateUtc="2024-10-23T04:05:00Z">
        <w:r w:rsidRPr="005C0213" w:rsidDel="00645A83">
          <w:rPr>
            <w:sz w:val="22"/>
            <w:lang w:val="en-US" w:eastAsia="zh-CN"/>
          </w:rPr>
          <w:delText>.</w:delText>
        </w:r>
        <w:r w:rsidR="00581BB0" w:rsidRPr="005C0213" w:rsidDel="00645A83">
          <w:rPr>
            <w:sz w:val="22"/>
            <w:lang w:val="en-US" w:eastAsia="zh-CN"/>
          </w:rPr>
          <w:delText xml:space="preserve"> </w:delText>
        </w:r>
      </w:del>
    </w:p>
    <w:p w14:paraId="36E5B7E4" w14:textId="77777777" w:rsidR="00D4207F" w:rsidRPr="005F04FF" w:rsidRDefault="00D4207F" w:rsidP="00C40596">
      <w:pPr>
        <w:rPr>
          <w:sz w:val="22"/>
          <w:lang w:val="en-US" w:eastAsia="zh-CN"/>
        </w:rPr>
      </w:pPr>
    </w:p>
    <w:p w14:paraId="46D27882" w14:textId="46A997D8" w:rsidR="00BF19AA" w:rsidRPr="005F04FF" w:rsidRDefault="00BF19AA" w:rsidP="00AA0190">
      <w:pPr>
        <w:ind w:left="1068"/>
        <w:rPr>
          <w:sz w:val="22"/>
          <w:lang w:val="en-US" w:eastAsia="zh-CN"/>
        </w:rPr>
      </w:pPr>
      <w:r w:rsidRPr="005F04FF">
        <w:rPr>
          <w:sz w:val="22"/>
          <w:lang w:val="en-US" w:eastAsia="zh-CN"/>
        </w:rPr>
        <w:t>Deck crew</w:t>
      </w:r>
      <w:r w:rsidR="00D4207F" w:rsidRPr="005F04FF">
        <w:rPr>
          <w:sz w:val="22"/>
          <w:lang w:val="en-US" w:eastAsia="zh-CN"/>
        </w:rPr>
        <w:t xml:space="preserve"> responsibilities:</w:t>
      </w:r>
    </w:p>
    <w:p w14:paraId="602A580E" w14:textId="0C52AA5E" w:rsidR="00581BB0" w:rsidRPr="005F04FF" w:rsidRDefault="00861A03" w:rsidP="00E80805">
      <w:pPr>
        <w:pStyle w:val="ListParagraph"/>
        <w:numPr>
          <w:ilvl w:val="0"/>
          <w:numId w:val="22"/>
        </w:numPr>
        <w:rPr>
          <w:sz w:val="22"/>
          <w:lang w:val="en-US" w:eastAsia="zh-CN"/>
        </w:rPr>
      </w:pPr>
      <w:r w:rsidRPr="005F04FF">
        <w:rPr>
          <w:sz w:val="22"/>
          <w:lang w:val="en-US" w:eastAsia="zh-CN"/>
        </w:rPr>
        <w:t xml:space="preserve">Prepare </w:t>
      </w:r>
      <w:r w:rsidR="00581BB0" w:rsidRPr="005F04FF">
        <w:rPr>
          <w:sz w:val="22"/>
          <w:lang w:val="en-US" w:eastAsia="zh-CN"/>
        </w:rPr>
        <w:t>buoys, moorings, lanterns</w:t>
      </w:r>
      <w:r w:rsidR="00A5020B">
        <w:rPr>
          <w:sz w:val="22"/>
          <w:lang w:val="en-US" w:eastAsia="zh-CN"/>
        </w:rPr>
        <w:t>.</w:t>
      </w:r>
      <w:r w:rsidR="00581BB0" w:rsidRPr="005F04FF">
        <w:rPr>
          <w:sz w:val="22"/>
          <w:lang w:val="en-US" w:eastAsia="zh-CN"/>
        </w:rPr>
        <w:t xml:space="preserve"> </w:t>
      </w:r>
    </w:p>
    <w:p w14:paraId="3757ECFF" w14:textId="4FAAF5DE" w:rsidR="00581BB0" w:rsidRPr="005F04FF" w:rsidRDefault="005D5962" w:rsidP="00E80805">
      <w:pPr>
        <w:pStyle w:val="ListParagraph"/>
        <w:numPr>
          <w:ilvl w:val="0"/>
          <w:numId w:val="22"/>
        </w:numPr>
        <w:rPr>
          <w:sz w:val="22"/>
          <w:lang w:val="en-US" w:eastAsia="zh-CN"/>
        </w:rPr>
      </w:pPr>
      <w:r>
        <w:rPr>
          <w:sz w:val="22"/>
          <w:lang w:val="en-US" w:eastAsia="zh-CN"/>
        </w:rPr>
        <w:t>Load and s</w:t>
      </w:r>
      <w:r w:rsidR="00F32933" w:rsidRPr="005F04FF">
        <w:rPr>
          <w:sz w:val="22"/>
          <w:lang w:val="en-US" w:eastAsia="zh-CN"/>
        </w:rPr>
        <w:t>ecure deck cargo</w:t>
      </w:r>
      <w:r w:rsidR="00861A03" w:rsidRPr="005F04FF">
        <w:rPr>
          <w:sz w:val="22"/>
          <w:lang w:val="en-US" w:eastAsia="zh-CN"/>
        </w:rPr>
        <w:t>.</w:t>
      </w:r>
    </w:p>
    <w:p w14:paraId="66123598" w14:textId="078D7FCF" w:rsidR="00967F1F" w:rsidRPr="005F04FF" w:rsidDel="00645A83" w:rsidRDefault="00967F1F" w:rsidP="00E80805">
      <w:pPr>
        <w:pStyle w:val="ListParagraph"/>
        <w:numPr>
          <w:ilvl w:val="0"/>
          <w:numId w:val="22"/>
        </w:numPr>
        <w:rPr>
          <w:moveFrom w:id="146" w:author="Eng Soon Aw" w:date="2024-10-23T12:05:00Z" w16du:dateUtc="2024-10-23T04:05:00Z"/>
          <w:sz w:val="22"/>
          <w:lang w:val="en-US" w:eastAsia="zh-CN"/>
        </w:rPr>
      </w:pPr>
      <w:moveFromRangeStart w:id="147" w:author="Eng Soon Aw" w:date="2024-10-23T12:05:00Z" w:name="move180577546"/>
      <w:moveFrom w:id="148" w:author="Eng Soon Aw" w:date="2024-10-23T12:05:00Z" w16du:dateUtc="2024-10-23T04:05:00Z">
        <w:r w:rsidRPr="005F04FF" w:rsidDel="00645A83">
          <w:rPr>
            <w:sz w:val="22"/>
            <w:lang w:val="en-US" w:eastAsia="zh-CN"/>
          </w:rPr>
          <w:t>Ensure crew is wearing proper PPE.</w:t>
        </w:r>
      </w:moveFrom>
    </w:p>
    <w:moveFromRangeEnd w:id="147"/>
    <w:p w14:paraId="3ECBE33B" w14:textId="73E828A7" w:rsidR="00581BB0" w:rsidRPr="005F04FF" w:rsidRDefault="000E2CD8" w:rsidP="00E80805">
      <w:pPr>
        <w:pStyle w:val="ListParagraph"/>
        <w:numPr>
          <w:ilvl w:val="0"/>
          <w:numId w:val="22"/>
        </w:numPr>
        <w:rPr>
          <w:sz w:val="22"/>
          <w:lang w:val="en-US" w:eastAsia="zh-CN"/>
        </w:rPr>
      </w:pPr>
      <w:r w:rsidRPr="005F04FF">
        <w:rPr>
          <w:sz w:val="22"/>
          <w:lang w:val="en-US" w:eastAsia="zh-CN"/>
        </w:rPr>
        <w:t xml:space="preserve">Test </w:t>
      </w:r>
      <w:r w:rsidR="00581BB0" w:rsidRPr="005F04FF">
        <w:rPr>
          <w:sz w:val="22"/>
          <w:lang w:val="en-US" w:eastAsia="zh-CN"/>
        </w:rPr>
        <w:t xml:space="preserve">tools and </w:t>
      </w:r>
      <w:r w:rsidR="00967F1F" w:rsidRPr="005F04FF">
        <w:rPr>
          <w:sz w:val="22"/>
          <w:lang w:val="en-US" w:eastAsia="zh-CN"/>
        </w:rPr>
        <w:t xml:space="preserve">deck </w:t>
      </w:r>
      <w:r w:rsidR="00581BB0" w:rsidRPr="005F04FF">
        <w:rPr>
          <w:sz w:val="22"/>
          <w:lang w:val="en-US" w:eastAsia="zh-CN"/>
        </w:rPr>
        <w:t>machinery</w:t>
      </w:r>
      <w:r w:rsidR="00967F1F" w:rsidRPr="005F04FF">
        <w:rPr>
          <w:sz w:val="22"/>
          <w:lang w:val="en-US" w:eastAsia="zh-CN"/>
        </w:rPr>
        <w:t>, to include cranes</w:t>
      </w:r>
      <w:r w:rsidR="00634298">
        <w:rPr>
          <w:sz w:val="22"/>
          <w:lang w:val="en-US" w:eastAsia="zh-CN"/>
        </w:rPr>
        <w:t xml:space="preserve">, </w:t>
      </w:r>
      <w:r w:rsidR="00967F1F" w:rsidRPr="005F04FF">
        <w:rPr>
          <w:sz w:val="22"/>
          <w:lang w:val="en-US" w:eastAsia="zh-CN"/>
        </w:rPr>
        <w:t xml:space="preserve">winches, </w:t>
      </w:r>
      <w:r w:rsidR="00634298">
        <w:rPr>
          <w:sz w:val="22"/>
          <w:lang w:val="en-US" w:eastAsia="zh-CN"/>
        </w:rPr>
        <w:t>and loose cargo gear</w:t>
      </w:r>
      <w:r w:rsidR="00004088">
        <w:rPr>
          <w:sz w:val="22"/>
          <w:lang w:val="en-US" w:eastAsia="zh-CN"/>
        </w:rPr>
        <w:t xml:space="preserve">, </w:t>
      </w:r>
      <w:r w:rsidR="00581BB0" w:rsidRPr="005F04FF">
        <w:rPr>
          <w:sz w:val="22"/>
          <w:lang w:val="en-US" w:eastAsia="zh-CN"/>
        </w:rPr>
        <w:t xml:space="preserve">prior to operations </w:t>
      </w:r>
      <w:r w:rsidR="00861A03" w:rsidRPr="005F04FF">
        <w:rPr>
          <w:sz w:val="22"/>
          <w:lang w:val="en-US" w:eastAsia="zh-CN"/>
        </w:rPr>
        <w:t>and verify they</w:t>
      </w:r>
      <w:r w:rsidR="00581BB0" w:rsidRPr="005F04FF">
        <w:rPr>
          <w:sz w:val="22"/>
          <w:lang w:val="en-US" w:eastAsia="zh-CN"/>
        </w:rPr>
        <w:t xml:space="preserve"> are in good condition.</w:t>
      </w:r>
    </w:p>
    <w:p w14:paraId="7689F59C" w14:textId="0099DCAA" w:rsidR="00581BB0" w:rsidRPr="005F04FF" w:rsidRDefault="00581BB0" w:rsidP="00E80805">
      <w:pPr>
        <w:pStyle w:val="ListParagraph"/>
        <w:numPr>
          <w:ilvl w:val="0"/>
          <w:numId w:val="22"/>
        </w:numPr>
        <w:rPr>
          <w:sz w:val="22"/>
          <w:lang w:val="en-US" w:eastAsia="zh-CN"/>
        </w:rPr>
      </w:pPr>
      <w:r w:rsidRPr="005F04FF">
        <w:rPr>
          <w:sz w:val="22"/>
          <w:lang w:val="en-US" w:eastAsia="zh-CN"/>
        </w:rPr>
        <w:t>Responsible for following procedure for specific deck machinery</w:t>
      </w:r>
    </w:p>
    <w:p w14:paraId="05B13090" w14:textId="3016CB5B" w:rsidR="00581BB0" w:rsidRPr="005F04FF" w:rsidRDefault="000E2CD8" w:rsidP="00E80805">
      <w:pPr>
        <w:pStyle w:val="ListParagraph"/>
        <w:numPr>
          <w:ilvl w:val="0"/>
          <w:numId w:val="22"/>
        </w:numPr>
        <w:rPr>
          <w:sz w:val="22"/>
          <w:lang w:val="en-US" w:eastAsia="zh-CN"/>
        </w:rPr>
      </w:pPr>
      <w:r w:rsidRPr="005F04FF">
        <w:rPr>
          <w:sz w:val="22"/>
          <w:lang w:val="en-US" w:eastAsia="zh-CN"/>
        </w:rPr>
        <w:t xml:space="preserve">Test </w:t>
      </w:r>
      <w:r w:rsidR="00004088">
        <w:rPr>
          <w:sz w:val="22"/>
          <w:lang w:val="en-US" w:eastAsia="zh-CN"/>
        </w:rPr>
        <w:t>i</w:t>
      </w:r>
      <w:r w:rsidR="00581BB0" w:rsidRPr="005F04FF">
        <w:rPr>
          <w:sz w:val="22"/>
          <w:lang w:val="en-US" w:eastAsia="zh-CN"/>
        </w:rPr>
        <w:t>nternal communication</w:t>
      </w:r>
      <w:r w:rsidR="00967F1F" w:rsidRPr="005F04FF">
        <w:rPr>
          <w:sz w:val="22"/>
          <w:lang w:val="en-US" w:eastAsia="zh-CN"/>
        </w:rPr>
        <w:t>s</w:t>
      </w:r>
      <w:r w:rsidR="00004088">
        <w:rPr>
          <w:sz w:val="22"/>
          <w:lang w:val="en-US" w:eastAsia="zh-CN"/>
        </w:rPr>
        <w:t>.</w:t>
      </w:r>
    </w:p>
    <w:p w14:paraId="2618BC49" w14:textId="6F1596FB" w:rsidR="00581BB0" w:rsidRPr="005F04FF" w:rsidRDefault="00581BB0" w:rsidP="00E80805">
      <w:pPr>
        <w:pStyle w:val="ListParagraph"/>
        <w:numPr>
          <w:ilvl w:val="0"/>
          <w:numId w:val="22"/>
        </w:numPr>
        <w:rPr>
          <w:sz w:val="22"/>
          <w:lang w:val="en-US" w:eastAsia="zh-CN"/>
        </w:rPr>
      </w:pPr>
      <w:r w:rsidRPr="005F04FF">
        <w:rPr>
          <w:sz w:val="22"/>
          <w:lang w:val="en-US" w:eastAsia="zh-CN"/>
        </w:rPr>
        <w:t>Prepar</w:t>
      </w:r>
      <w:r w:rsidR="000E2CD8" w:rsidRPr="005F04FF">
        <w:rPr>
          <w:sz w:val="22"/>
          <w:lang w:val="en-US" w:eastAsia="zh-CN"/>
        </w:rPr>
        <w:t xml:space="preserve">e crew and equipment </w:t>
      </w:r>
      <w:r w:rsidRPr="005F04FF">
        <w:rPr>
          <w:sz w:val="22"/>
          <w:lang w:val="en-US" w:eastAsia="zh-CN"/>
        </w:rPr>
        <w:t xml:space="preserve">before </w:t>
      </w:r>
      <w:r w:rsidR="000E2CD8" w:rsidRPr="005F04FF">
        <w:rPr>
          <w:sz w:val="22"/>
          <w:lang w:val="en-US" w:eastAsia="zh-CN"/>
        </w:rPr>
        <w:t xml:space="preserve">conducting </w:t>
      </w:r>
      <w:r w:rsidRPr="005F04FF">
        <w:rPr>
          <w:sz w:val="22"/>
          <w:lang w:val="en-US" w:eastAsia="zh-CN"/>
        </w:rPr>
        <w:t>moorings</w:t>
      </w:r>
      <w:r w:rsidR="000E2CD8" w:rsidRPr="005F04FF">
        <w:rPr>
          <w:sz w:val="22"/>
          <w:lang w:val="en-US" w:eastAsia="zh-CN"/>
        </w:rPr>
        <w:t xml:space="preserve"> maintenance</w:t>
      </w:r>
      <w:r w:rsidRPr="005F04FF">
        <w:rPr>
          <w:sz w:val="22"/>
          <w:lang w:val="en-US" w:eastAsia="zh-CN"/>
        </w:rPr>
        <w:t>,</w:t>
      </w:r>
      <w:r w:rsidR="000E2CD8" w:rsidRPr="005F04FF">
        <w:rPr>
          <w:sz w:val="22"/>
          <w:lang w:val="en-US" w:eastAsia="zh-CN"/>
        </w:rPr>
        <w:t xml:space="preserve"> and</w:t>
      </w:r>
      <w:r w:rsidRPr="005F04FF">
        <w:rPr>
          <w:sz w:val="22"/>
          <w:lang w:val="en-US" w:eastAsia="zh-CN"/>
        </w:rPr>
        <w:t xml:space="preserve"> buoy</w:t>
      </w:r>
      <w:r w:rsidR="000E2CD8" w:rsidRPr="005F04FF">
        <w:rPr>
          <w:sz w:val="22"/>
          <w:lang w:val="en-US" w:eastAsia="zh-CN"/>
        </w:rPr>
        <w:t xml:space="preserve"> deployment and recovery</w:t>
      </w:r>
      <w:r w:rsidR="00004088">
        <w:rPr>
          <w:sz w:val="22"/>
          <w:lang w:val="en-US" w:eastAsia="zh-CN"/>
        </w:rPr>
        <w:t>.</w:t>
      </w:r>
    </w:p>
    <w:p w14:paraId="0B63ECE2" w14:textId="3E80A255" w:rsidR="000E2CD8" w:rsidRPr="005F04FF" w:rsidRDefault="000E2CD8" w:rsidP="00E80805">
      <w:pPr>
        <w:pStyle w:val="ListParagraph"/>
        <w:numPr>
          <w:ilvl w:val="0"/>
          <w:numId w:val="22"/>
        </w:numPr>
        <w:rPr>
          <w:sz w:val="22"/>
          <w:lang w:val="en-US" w:eastAsia="zh-CN"/>
        </w:rPr>
      </w:pPr>
      <w:r w:rsidRPr="005F04FF">
        <w:rPr>
          <w:sz w:val="22"/>
          <w:lang w:val="en-US" w:eastAsia="zh-CN"/>
        </w:rPr>
        <w:t>Follow deck safety procedures and work as a group to achieve the operating goal</w:t>
      </w:r>
      <w:r w:rsidR="00004088">
        <w:rPr>
          <w:sz w:val="22"/>
          <w:lang w:val="en-US" w:eastAsia="zh-CN"/>
        </w:rPr>
        <w:t>.</w:t>
      </w:r>
      <w:r w:rsidRPr="005F04FF">
        <w:rPr>
          <w:sz w:val="22"/>
          <w:lang w:val="en-US" w:eastAsia="zh-CN"/>
        </w:rPr>
        <w:t xml:space="preserve"> </w:t>
      </w:r>
    </w:p>
    <w:p w14:paraId="4536188C" w14:textId="77777777" w:rsidR="000E2CD8" w:rsidRPr="005F04FF" w:rsidRDefault="000E2CD8" w:rsidP="00E80805">
      <w:pPr>
        <w:pStyle w:val="ListParagraph"/>
        <w:numPr>
          <w:ilvl w:val="0"/>
          <w:numId w:val="22"/>
        </w:numPr>
        <w:rPr>
          <w:sz w:val="22"/>
          <w:lang w:val="en-US" w:eastAsia="zh-CN"/>
        </w:rPr>
      </w:pPr>
      <w:r w:rsidRPr="005F04FF">
        <w:rPr>
          <w:sz w:val="22"/>
          <w:lang w:val="en-US" w:eastAsia="zh-CN"/>
        </w:rPr>
        <w:t>Ensure proper identification of the buoy with assigned number.</w:t>
      </w:r>
    </w:p>
    <w:p w14:paraId="35C76E03" w14:textId="5D7C3956" w:rsidR="00581BB0" w:rsidRPr="005F04FF" w:rsidRDefault="000E2CD8" w:rsidP="00E80805">
      <w:pPr>
        <w:pStyle w:val="ListParagraph"/>
        <w:numPr>
          <w:ilvl w:val="0"/>
          <w:numId w:val="22"/>
        </w:numPr>
        <w:rPr>
          <w:sz w:val="22"/>
          <w:lang w:val="en-US" w:eastAsia="zh-CN"/>
        </w:rPr>
      </w:pPr>
      <w:r w:rsidRPr="005F04FF">
        <w:rPr>
          <w:sz w:val="22"/>
          <w:lang w:val="en-US" w:eastAsia="zh-CN"/>
        </w:rPr>
        <w:lastRenderedPageBreak/>
        <w:t>Conduct</w:t>
      </w:r>
      <w:r w:rsidR="00882E58" w:rsidRPr="005F04FF">
        <w:rPr>
          <w:sz w:val="22"/>
          <w:lang w:val="en-US" w:eastAsia="zh-CN"/>
        </w:rPr>
        <w:t xml:space="preserve"> inspection of buoy </w:t>
      </w:r>
      <w:r w:rsidRPr="005F04FF">
        <w:rPr>
          <w:sz w:val="22"/>
          <w:lang w:val="en-US" w:eastAsia="zh-CN"/>
        </w:rPr>
        <w:t>i</w:t>
      </w:r>
      <w:r w:rsidR="00882E58" w:rsidRPr="005F04FF">
        <w:rPr>
          <w:sz w:val="22"/>
          <w:lang w:val="en-US" w:eastAsia="zh-CN"/>
        </w:rPr>
        <w:t>ncluding moorings and lighting system</w:t>
      </w:r>
      <w:r w:rsidR="00581BB0" w:rsidRPr="005F04FF">
        <w:rPr>
          <w:sz w:val="22"/>
          <w:lang w:val="en-US" w:eastAsia="zh-CN"/>
        </w:rPr>
        <w:t>.</w:t>
      </w:r>
      <w:r w:rsidRPr="005F04FF">
        <w:rPr>
          <w:sz w:val="22"/>
          <w:lang w:val="en-US" w:eastAsia="zh-CN"/>
        </w:rPr>
        <w:t xml:space="preserve"> Repair and replace components as required.</w:t>
      </w:r>
    </w:p>
    <w:p w14:paraId="2BC43EA1" w14:textId="77777777" w:rsidR="006514E6" w:rsidRDefault="006514E6" w:rsidP="00E80805">
      <w:pPr>
        <w:pStyle w:val="ListParagraph"/>
        <w:numPr>
          <w:ilvl w:val="0"/>
          <w:numId w:val="22"/>
        </w:numPr>
        <w:rPr>
          <w:ins w:id="149" w:author="Eng Soon Aw" w:date="2024-10-24T08:03:00Z" w16du:dateUtc="2024-10-24T00:03:00Z"/>
          <w:sz w:val="22"/>
          <w:lang w:val="en-US" w:eastAsia="zh-CN"/>
        </w:rPr>
      </w:pPr>
      <w:ins w:id="150" w:author="Eng Soon Aw" w:date="2024-10-24T08:03:00Z" w16du:dateUtc="2024-10-24T00:03:00Z">
        <w:r w:rsidRPr="005F04FF">
          <w:rPr>
            <w:sz w:val="22"/>
            <w:lang w:val="en-US" w:eastAsia="zh-CN"/>
          </w:rPr>
          <w:t>Deploy buoy and mooring</w:t>
        </w:r>
        <w:r w:rsidRPr="005F04FF" w:rsidDel="008C0F73">
          <w:rPr>
            <w:sz w:val="22"/>
            <w:lang w:val="en-US" w:eastAsia="zh-CN"/>
          </w:rPr>
          <w:t xml:space="preserve"> </w:t>
        </w:r>
      </w:ins>
      <w:del w:id="151" w:author="Eng Soon Aw" w:date="2024-10-24T08:02:00Z" w16du:dateUtc="2024-10-24T00:02:00Z">
        <w:r w:rsidR="00967F1F" w:rsidRPr="005F04FF" w:rsidDel="008C0F73">
          <w:rPr>
            <w:sz w:val="22"/>
            <w:lang w:val="en-US" w:eastAsia="zh-CN"/>
          </w:rPr>
          <w:delText>Take picture of buoy</w:delText>
        </w:r>
      </w:del>
    </w:p>
    <w:p w14:paraId="59616CD4" w14:textId="0A5C02C4" w:rsidR="00967F1F" w:rsidRPr="005F04FF" w:rsidRDefault="00ED1F63" w:rsidP="00E80805">
      <w:pPr>
        <w:pStyle w:val="ListParagraph"/>
        <w:numPr>
          <w:ilvl w:val="0"/>
          <w:numId w:val="22"/>
        </w:numPr>
        <w:rPr>
          <w:sz w:val="22"/>
          <w:lang w:val="en-US" w:eastAsia="zh-CN"/>
        </w:rPr>
      </w:pPr>
      <w:ins w:id="152" w:author="Eng Soon Aw" w:date="2024-10-24T08:02:00Z" w16du:dateUtc="2024-10-24T00:02:00Z">
        <w:r>
          <w:rPr>
            <w:sz w:val="22"/>
            <w:lang w:val="en-US" w:eastAsia="zh-CN"/>
          </w:rPr>
          <w:t>P</w:t>
        </w:r>
        <w:r w:rsidR="008C0F73">
          <w:rPr>
            <w:sz w:val="22"/>
            <w:lang w:val="en-US" w:eastAsia="zh-CN"/>
          </w:rPr>
          <w:t xml:space="preserve">repare </w:t>
        </w:r>
        <w:r>
          <w:rPr>
            <w:sz w:val="22"/>
            <w:lang w:val="en-US" w:eastAsia="zh-CN"/>
          </w:rPr>
          <w:t>a buoy report</w:t>
        </w:r>
      </w:ins>
      <w:ins w:id="153" w:author="Eng Soon Aw" w:date="2024-10-24T08:03:00Z" w16du:dateUtc="2024-10-24T00:03:00Z">
        <w:r w:rsidR="004B66E9">
          <w:rPr>
            <w:sz w:val="22"/>
            <w:lang w:val="en-US" w:eastAsia="zh-CN"/>
          </w:rPr>
          <w:t xml:space="preserve"> with the necessary photos and information</w:t>
        </w:r>
        <w:r w:rsidR="006514E6">
          <w:rPr>
            <w:sz w:val="22"/>
            <w:lang w:val="en-US" w:eastAsia="zh-CN"/>
          </w:rPr>
          <w:t xml:space="preserve"> like position</w:t>
        </w:r>
      </w:ins>
      <w:r w:rsidR="00A5020B">
        <w:rPr>
          <w:sz w:val="22"/>
          <w:lang w:val="en-US" w:eastAsia="zh-CN"/>
        </w:rPr>
        <w:t>.</w:t>
      </w:r>
    </w:p>
    <w:p w14:paraId="57B8658E" w14:textId="580F47A5" w:rsidR="000E2CD8" w:rsidRPr="005F04FF" w:rsidRDefault="000E2CD8" w:rsidP="00E80805">
      <w:pPr>
        <w:pStyle w:val="ListParagraph"/>
        <w:numPr>
          <w:ilvl w:val="0"/>
          <w:numId w:val="22"/>
        </w:numPr>
        <w:rPr>
          <w:sz w:val="22"/>
          <w:lang w:val="en-US" w:eastAsia="zh-CN"/>
        </w:rPr>
      </w:pPr>
      <w:del w:id="154" w:author="Eng Soon Aw" w:date="2024-10-24T08:03:00Z" w16du:dateUtc="2024-10-24T00:03:00Z">
        <w:r w:rsidRPr="005F04FF" w:rsidDel="006514E6">
          <w:rPr>
            <w:sz w:val="22"/>
            <w:lang w:val="en-US" w:eastAsia="zh-CN"/>
          </w:rPr>
          <w:delText>Deploy buoy and mooring</w:delText>
        </w:r>
      </w:del>
      <w:r w:rsidR="00A5020B">
        <w:rPr>
          <w:sz w:val="22"/>
          <w:lang w:val="en-US" w:eastAsia="zh-CN"/>
        </w:rPr>
        <w:t>.</w:t>
      </w:r>
    </w:p>
    <w:p w14:paraId="1563E3AF" w14:textId="77777777" w:rsidR="00D4207F" w:rsidRPr="005F04FF" w:rsidRDefault="00D4207F" w:rsidP="00C40596">
      <w:pPr>
        <w:rPr>
          <w:sz w:val="22"/>
          <w:lang w:val="en-US" w:eastAsia="zh-CN"/>
        </w:rPr>
      </w:pPr>
    </w:p>
    <w:p w14:paraId="305934C8" w14:textId="6E388F34" w:rsidR="00BF19AA" w:rsidRPr="005F04FF" w:rsidRDefault="00BF19AA" w:rsidP="00AA0190">
      <w:pPr>
        <w:ind w:left="1068"/>
        <w:rPr>
          <w:sz w:val="22"/>
          <w:lang w:val="en-US" w:eastAsia="zh-CN"/>
        </w:rPr>
      </w:pPr>
      <w:r w:rsidRPr="005F04FF">
        <w:rPr>
          <w:sz w:val="22"/>
          <w:lang w:val="en-US" w:eastAsia="zh-CN"/>
        </w:rPr>
        <w:t>Engine crew</w:t>
      </w:r>
      <w:r w:rsidR="00581BB0" w:rsidRPr="005F04FF">
        <w:rPr>
          <w:sz w:val="22"/>
          <w:lang w:val="en-US" w:eastAsia="zh-CN"/>
        </w:rPr>
        <w:t xml:space="preserve"> responsibilities:</w:t>
      </w:r>
    </w:p>
    <w:p w14:paraId="1DF09F7F" w14:textId="0E6EC98F" w:rsidR="00882E58" w:rsidRPr="005F04FF" w:rsidRDefault="00882E58" w:rsidP="00E80805">
      <w:pPr>
        <w:pStyle w:val="ListParagraph"/>
        <w:numPr>
          <w:ilvl w:val="0"/>
          <w:numId w:val="22"/>
        </w:numPr>
        <w:rPr>
          <w:sz w:val="22"/>
          <w:lang w:val="en-US" w:eastAsia="zh-CN"/>
        </w:rPr>
      </w:pPr>
      <w:r w:rsidRPr="005F04FF">
        <w:rPr>
          <w:sz w:val="22"/>
          <w:lang w:val="en-US" w:eastAsia="zh-CN"/>
        </w:rPr>
        <w:t xml:space="preserve">Readiness of all machinery </w:t>
      </w:r>
      <w:r w:rsidR="00861A03" w:rsidRPr="005F04FF">
        <w:rPr>
          <w:sz w:val="22"/>
          <w:lang w:val="en-US" w:eastAsia="zh-CN"/>
        </w:rPr>
        <w:t>propulsion and buoy tender deck equipment</w:t>
      </w:r>
      <w:r w:rsidR="00967F1F" w:rsidRPr="005F04FF">
        <w:rPr>
          <w:sz w:val="22"/>
          <w:lang w:val="en-US" w:eastAsia="zh-CN"/>
        </w:rPr>
        <w:t xml:space="preserve"> to include:</w:t>
      </w:r>
    </w:p>
    <w:p w14:paraId="75710386" w14:textId="735CF3A2" w:rsidR="00882E58" w:rsidRPr="005F04FF" w:rsidRDefault="00882E58" w:rsidP="00E80805">
      <w:pPr>
        <w:pStyle w:val="ListParagraph"/>
        <w:numPr>
          <w:ilvl w:val="1"/>
          <w:numId w:val="22"/>
        </w:numPr>
        <w:rPr>
          <w:sz w:val="22"/>
          <w:lang w:val="en-US" w:eastAsia="zh-CN"/>
        </w:rPr>
      </w:pPr>
      <w:r w:rsidRPr="005F04FF">
        <w:rPr>
          <w:sz w:val="22"/>
          <w:lang w:val="en-US" w:eastAsia="zh-CN"/>
        </w:rPr>
        <w:t>Hydraulics</w:t>
      </w:r>
      <w:r w:rsidR="00A5020B">
        <w:rPr>
          <w:sz w:val="22"/>
          <w:lang w:val="en-US" w:eastAsia="zh-CN"/>
        </w:rPr>
        <w:t>.</w:t>
      </w:r>
    </w:p>
    <w:p w14:paraId="4AEBC4E4" w14:textId="6F717F89" w:rsidR="00882E58" w:rsidRPr="005F04FF" w:rsidRDefault="00882E58" w:rsidP="00E80805">
      <w:pPr>
        <w:pStyle w:val="ListParagraph"/>
        <w:numPr>
          <w:ilvl w:val="1"/>
          <w:numId w:val="22"/>
        </w:numPr>
        <w:rPr>
          <w:sz w:val="22"/>
          <w:lang w:val="en-US" w:eastAsia="zh-CN"/>
        </w:rPr>
      </w:pPr>
      <w:r w:rsidRPr="005F04FF">
        <w:rPr>
          <w:sz w:val="22"/>
          <w:lang w:val="en-US" w:eastAsia="zh-CN"/>
        </w:rPr>
        <w:t>Winches</w:t>
      </w:r>
      <w:r w:rsidR="00A5020B">
        <w:rPr>
          <w:sz w:val="22"/>
          <w:lang w:val="en-US" w:eastAsia="zh-CN"/>
        </w:rPr>
        <w:t>.</w:t>
      </w:r>
    </w:p>
    <w:p w14:paraId="743246BE" w14:textId="246E2EA7" w:rsidR="00882E58" w:rsidRPr="005F04FF" w:rsidRDefault="00882E58" w:rsidP="00E80805">
      <w:pPr>
        <w:pStyle w:val="ListParagraph"/>
        <w:numPr>
          <w:ilvl w:val="1"/>
          <w:numId w:val="22"/>
        </w:numPr>
        <w:rPr>
          <w:sz w:val="22"/>
          <w:lang w:val="en-US" w:eastAsia="zh-CN"/>
        </w:rPr>
      </w:pPr>
      <w:r w:rsidRPr="005F04FF">
        <w:rPr>
          <w:sz w:val="22"/>
          <w:lang w:val="en-US" w:eastAsia="zh-CN"/>
        </w:rPr>
        <w:t>Auxiliary such as electrical power, etc.</w:t>
      </w:r>
    </w:p>
    <w:p w14:paraId="41EE446A" w14:textId="77777777" w:rsidR="00882E58" w:rsidRPr="00882E58" w:rsidRDefault="00882E58" w:rsidP="00882E58">
      <w:pPr>
        <w:rPr>
          <w:lang w:val="en-US" w:eastAsia="zh-CN"/>
        </w:rPr>
      </w:pPr>
    </w:p>
    <w:p w14:paraId="418AEFF6" w14:textId="466D5059" w:rsidR="00414284" w:rsidRPr="00BF19AA" w:rsidRDefault="00414284" w:rsidP="00414284">
      <w:pPr>
        <w:pStyle w:val="Heading2"/>
        <w:rPr>
          <w:rFonts w:eastAsia="SimSun"/>
          <w:lang w:val="en-US" w:eastAsia="zh-CN"/>
        </w:rPr>
      </w:pPr>
      <w:bookmarkStart w:id="155" w:name="_Toc179360275"/>
      <w:bookmarkStart w:id="156" w:name="_Hlk164308988"/>
      <w:r>
        <w:rPr>
          <w:rFonts w:eastAsia="SimSun"/>
          <w:lang w:val="en-US" w:eastAsia="zh-CN"/>
        </w:rPr>
        <w:t>BUOY TECHNICAL CHARACTERISTICS</w:t>
      </w:r>
      <w:bookmarkEnd w:id="155"/>
    </w:p>
    <w:bookmarkEnd w:id="156"/>
    <w:p w14:paraId="765FD32E" w14:textId="33991EE2" w:rsidR="00BF19AA" w:rsidRPr="005F04FF" w:rsidDel="005318AD" w:rsidRDefault="00774598" w:rsidP="005318AD">
      <w:pPr>
        <w:rPr>
          <w:del w:id="157" w:author="Eng Soon Aw" w:date="2024-10-23T12:07:00Z" w16du:dateUtc="2024-10-23T04:07:00Z"/>
          <w:sz w:val="22"/>
          <w:lang w:val="en-US" w:eastAsia="zh-CN"/>
        </w:rPr>
      </w:pPr>
      <w:ins w:id="158" w:author="Eng Soon Aw" w:date="2024-10-23T12:06:00Z" w16du:dateUtc="2024-10-23T04:06:00Z">
        <w:r>
          <w:rPr>
            <w:sz w:val="22"/>
            <w:lang w:val="en-US" w:eastAsia="zh-CN"/>
          </w:rPr>
          <w:t xml:space="preserve">For detailed information of the characteristics, </w:t>
        </w:r>
        <w:r w:rsidR="005318AD">
          <w:rPr>
            <w:sz w:val="22"/>
            <w:lang w:val="en-US" w:eastAsia="zh-CN"/>
          </w:rPr>
          <w:t>please refer to the IALA Maritime Buoyage System and other relevant IALA Reco</w:t>
        </w:r>
      </w:ins>
      <w:ins w:id="159" w:author="Eng Soon Aw" w:date="2024-10-23T12:07:00Z" w16du:dateUtc="2024-10-23T04:07:00Z">
        <w:r w:rsidR="005318AD">
          <w:rPr>
            <w:sz w:val="22"/>
            <w:lang w:val="en-US" w:eastAsia="zh-CN"/>
          </w:rPr>
          <w:t xml:space="preserve">mmendations/Guidelines. </w:t>
        </w:r>
      </w:ins>
      <w:del w:id="160" w:author="Eng Soon Aw" w:date="2024-10-23T12:07:00Z" w16du:dateUtc="2024-10-23T04:07:00Z">
        <w:r w:rsidR="00414284" w:rsidRPr="005F04FF" w:rsidDel="005318AD">
          <w:rPr>
            <w:sz w:val="22"/>
            <w:lang w:val="en-US" w:eastAsia="zh-CN"/>
          </w:rPr>
          <w:delText xml:space="preserve">Typical </w:delText>
        </w:r>
      </w:del>
      <w:del w:id="161" w:author="Eng Soon Aw" w:date="2024-10-23T12:05:00Z" w16du:dateUtc="2024-10-23T04:05:00Z">
        <w:r w:rsidR="00746E61" w:rsidRPr="005F04FF" w:rsidDel="00774598">
          <w:rPr>
            <w:sz w:val="22"/>
            <w:lang w:val="en-US" w:eastAsia="zh-CN"/>
          </w:rPr>
          <w:delText>P</w:delText>
        </w:r>
      </w:del>
      <w:del w:id="162" w:author="Eng Soon Aw" w:date="2024-10-23T12:07:00Z" w16du:dateUtc="2024-10-23T04:07:00Z">
        <w:r w:rsidR="00746E61" w:rsidRPr="005F04FF" w:rsidDel="005318AD">
          <w:rPr>
            <w:sz w:val="22"/>
            <w:lang w:val="en-US" w:eastAsia="zh-CN"/>
          </w:rPr>
          <w:delText>hysical characteristics</w:delText>
        </w:r>
        <w:r w:rsidR="00414284" w:rsidRPr="005F04FF" w:rsidDel="005318AD">
          <w:rPr>
            <w:sz w:val="22"/>
            <w:lang w:val="en-US" w:eastAsia="zh-CN"/>
          </w:rPr>
          <w:delText xml:space="preserve"> of a buoy are as follows:</w:delText>
        </w:r>
      </w:del>
    </w:p>
    <w:p w14:paraId="1E31338F" w14:textId="73160A1E" w:rsidR="00414284" w:rsidRPr="005F04FF" w:rsidDel="005318AD" w:rsidRDefault="00414284" w:rsidP="005C0213">
      <w:pPr>
        <w:rPr>
          <w:del w:id="163" w:author="Eng Soon Aw" w:date="2024-10-23T12:07:00Z" w16du:dateUtc="2024-10-23T04:07:00Z"/>
          <w:sz w:val="22"/>
          <w:lang w:val="en-US" w:eastAsia="zh-CN"/>
        </w:rPr>
      </w:pPr>
      <w:del w:id="164" w:author="Eng Soon Aw" w:date="2024-10-23T12:07:00Z" w16du:dateUtc="2024-10-23T04:07:00Z">
        <w:r w:rsidRPr="005F04FF" w:rsidDel="005318AD">
          <w:rPr>
            <w:sz w:val="22"/>
            <w:lang w:val="en-US" w:eastAsia="zh-CN"/>
          </w:rPr>
          <w:delText>Height</w:delText>
        </w:r>
        <w:r w:rsidR="00B57DD1" w:rsidDel="005318AD">
          <w:rPr>
            <w:sz w:val="22"/>
            <w:lang w:val="en-US" w:eastAsia="zh-CN"/>
          </w:rPr>
          <w:delText>.</w:delText>
        </w:r>
      </w:del>
    </w:p>
    <w:p w14:paraId="10480FAE" w14:textId="46C6B520" w:rsidR="00414284" w:rsidRPr="005F04FF" w:rsidDel="005318AD" w:rsidRDefault="00414284" w:rsidP="005C0213">
      <w:pPr>
        <w:rPr>
          <w:del w:id="165" w:author="Eng Soon Aw" w:date="2024-10-23T12:07:00Z" w16du:dateUtc="2024-10-23T04:07:00Z"/>
          <w:sz w:val="22"/>
          <w:lang w:val="en-US" w:eastAsia="zh-CN"/>
        </w:rPr>
      </w:pPr>
      <w:del w:id="166" w:author="Eng Soon Aw" w:date="2024-10-23T12:07:00Z" w16du:dateUtc="2024-10-23T04:07:00Z">
        <w:r w:rsidRPr="005F04FF" w:rsidDel="005318AD">
          <w:rPr>
            <w:sz w:val="22"/>
            <w:lang w:val="en-US" w:eastAsia="zh-CN"/>
          </w:rPr>
          <w:delText>Diameter</w:delText>
        </w:r>
        <w:r w:rsidR="00B57DD1" w:rsidDel="005318AD">
          <w:rPr>
            <w:sz w:val="22"/>
            <w:lang w:val="en-US" w:eastAsia="zh-CN"/>
          </w:rPr>
          <w:delText>.</w:delText>
        </w:r>
      </w:del>
    </w:p>
    <w:p w14:paraId="752DD1EB" w14:textId="7A669687" w:rsidR="00414284" w:rsidRPr="005F04FF" w:rsidDel="005318AD" w:rsidRDefault="00967F1F" w:rsidP="005C0213">
      <w:pPr>
        <w:rPr>
          <w:del w:id="167" w:author="Eng Soon Aw" w:date="2024-10-23T12:07:00Z" w16du:dateUtc="2024-10-23T04:07:00Z"/>
          <w:sz w:val="22"/>
          <w:lang w:val="en-US" w:eastAsia="zh-CN"/>
        </w:rPr>
      </w:pPr>
      <w:del w:id="168" w:author="Eng Soon Aw" w:date="2024-10-23T12:07:00Z" w16du:dateUtc="2024-10-23T04:07:00Z">
        <w:r w:rsidRPr="005F04FF" w:rsidDel="005318AD">
          <w:rPr>
            <w:sz w:val="22"/>
            <w:lang w:val="en-US" w:eastAsia="zh-CN"/>
          </w:rPr>
          <w:delText xml:space="preserve">Total </w:delText>
        </w:r>
        <w:r w:rsidR="00414284" w:rsidRPr="005F04FF" w:rsidDel="005318AD">
          <w:rPr>
            <w:sz w:val="22"/>
            <w:lang w:val="en-US" w:eastAsia="zh-CN"/>
          </w:rPr>
          <w:delText>Weight of Buoy and Mooring</w:delText>
        </w:r>
        <w:r w:rsidRPr="005F04FF" w:rsidDel="005318AD">
          <w:rPr>
            <w:sz w:val="22"/>
            <w:lang w:val="en-US" w:eastAsia="zh-CN"/>
          </w:rPr>
          <w:delText xml:space="preserve"> Assembly</w:delText>
        </w:r>
        <w:r w:rsidR="00B57DD1" w:rsidDel="005318AD">
          <w:rPr>
            <w:sz w:val="22"/>
            <w:lang w:val="en-US" w:eastAsia="zh-CN"/>
          </w:rPr>
          <w:delText>.</w:delText>
        </w:r>
      </w:del>
    </w:p>
    <w:p w14:paraId="2F452117" w14:textId="18888A7C" w:rsidR="00414284" w:rsidRPr="005F04FF" w:rsidDel="005318AD" w:rsidRDefault="00414284" w:rsidP="005C0213">
      <w:pPr>
        <w:rPr>
          <w:del w:id="169" w:author="Eng Soon Aw" w:date="2024-10-23T12:07:00Z" w16du:dateUtc="2024-10-23T04:07:00Z"/>
          <w:sz w:val="22"/>
          <w:lang w:val="en-US" w:eastAsia="zh-CN"/>
        </w:rPr>
      </w:pPr>
      <w:del w:id="170" w:author="Eng Soon Aw" w:date="2024-10-23T12:07:00Z" w16du:dateUtc="2024-10-23T04:07:00Z">
        <w:r w:rsidRPr="005F04FF" w:rsidDel="005318AD">
          <w:rPr>
            <w:sz w:val="22"/>
            <w:lang w:val="en-US" w:eastAsia="zh-CN"/>
          </w:rPr>
          <w:delText>Material</w:delText>
        </w:r>
        <w:r w:rsidR="00B57DD1" w:rsidDel="005318AD">
          <w:rPr>
            <w:sz w:val="22"/>
            <w:lang w:val="en-US" w:eastAsia="zh-CN"/>
          </w:rPr>
          <w:delText>.</w:delText>
        </w:r>
      </w:del>
    </w:p>
    <w:p w14:paraId="43BC7A22" w14:textId="2D051206" w:rsidR="00414284" w:rsidRPr="005F04FF" w:rsidDel="005318AD" w:rsidRDefault="00414284" w:rsidP="005C0213">
      <w:pPr>
        <w:rPr>
          <w:del w:id="171" w:author="Eng Soon Aw" w:date="2024-10-23T12:07:00Z" w16du:dateUtc="2024-10-23T04:07:00Z"/>
          <w:sz w:val="22"/>
          <w:lang w:val="en-US" w:eastAsia="zh-CN"/>
        </w:rPr>
      </w:pPr>
      <w:del w:id="172" w:author="Eng Soon Aw" w:date="2024-10-23T12:07:00Z" w16du:dateUtc="2024-10-23T04:07:00Z">
        <w:r w:rsidRPr="005F04FF" w:rsidDel="005318AD">
          <w:rPr>
            <w:sz w:val="22"/>
            <w:lang w:val="en-US" w:eastAsia="zh-CN"/>
          </w:rPr>
          <w:delText>Lifting Eye</w:delText>
        </w:r>
        <w:r w:rsidR="00B57DD1" w:rsidDel="005318AD">
          <w:rPr>
            <w:sz w:val="22"/>
            <w:lang w:val="en-US" w:eastAsia="zh-CN"/>
          </w:rPr>
          <w:delText>.</w:delText>
        </w:r>
        <w:r w:rsidR="00792F76" w:rsidRPr="005F04FF" w:rsidDel="005318AD">
          <w:rPr>
            <w:sz w:val="22"/>
            <w:lang w:val="en-US" w:eastAsia="zh-CN"/>
          </w:rPr>
          <w:delText xml:space="preserve"> </w:delText>
        </w:r>
      </w:del>
    </w:p>
    <w:p w14:paraId="462C08A6" w14:textId="23B5DCB9" w:rsidR="00414284" w:rsidDel="005318AD" w:rsidRDefault="00967F1F" w:rsidP="005C0213">
      <w:pPr>
        <w:rPr>
          <w:del w:id="173" w:author="Eng Soon Aw" w:date="2024-10-23T12:07:00Z" w16du:dateUtc="2024-10-23T04:07:00Z"/>
          <w:sz w:val="22"/>
          <w:lang w:val="en-US" w:eastAsia="zh-CN"/>
        </w:rPr>
      </w:pPr>
      <w:del w:id="174" w:author="Eng Soon Aw" w:date="2024-10-23T12:07:00Z" w16du:dateUtc="2024-10-23T04:07:00Z">
        <w:r w:rsidRPr="005F04FF" w:rsidDel="005318AD">
          <w:rPr>
            <w:sz w:val="22"/>
            <w:lang w:val="en-US" w:eastAsia="zh-CN"/>
          </w:rPr>
          <w:delText xml:space="preserve">Buoy </w:delText>
        </w:r>
        <w:r w:rsidR="00414284" w:rsidRPr="005F04FF" w:rsidDel="005318AD">
          <w:rPr>
            <w:sz w:val="22"/>
            <w:lang w:val="en-US" w:eastAsia="zh-CN"/>
          </w:rPr>
          <w:delText>Mooring Type</w:delText>
        </w:r>
        <w:r w:rsidR="00B57DD1" w:rsidDel="005318AD">
          <w:rPr>
            <w:sz w:val="22"/>
            <w:lang w:val="en-US" w:eastAsia="zh-CN"/>
          </w:rPr>
          <w:delText>.</w:delText>
        </w:r>
        <w:r w:rsidRPr="005F04FF" w:rsidDel="005318AD">
          <w:rPr>
            <w:sz w:val="22"/>
            <w:lang w:val="en-US" w:eastAsia="zh-CN"/>
          </w:rPr>
          <w:delText xml:space="preserve"> </w:delText>
        </w:r>
      </w:del>
    </w:p>
    <w:p w14:paraId="1127D912" w14:textId="12E168B8" w:rsidR="00AA0190" w:rsidDel="005318AD" w:rsidRDefault="00AA0190" w:rsidP="005C0213">
      <w:pPr>
        <w:rPr>
          <w:del w:id="175" w:author="Eng Soon Aw" w:date="2024-10-23T12:07:00Z" w16du:dateUtc="2024-10-23T04:07:00Z"/>
          <w:sz w:val="22"/>
          <w:lang w:val="en-US" w:eastAsia="zh-CN"/>
        </w:rPr>
      </w:pPr>
      <w:del w:id="176" w:author="Eng Soon Aw" w:date="2024-10-23T12:07:00Z" w16du:dateUtc="2024-10-23T04:07:00Z">
        <w:r w:rsidDel="005318AD">
          <w:rPr>
            <w:sz w:val="22"/>
            <w:lang w:val="en-US" w:eastAsia="zh-CN"/>
          </w:rPr>
          <w:delText>Battery Type</w:delText>
        </w:r>
      </w:del>
    </w:p>
    <w:p w14:paraId="562892C5" w14:textId="6C7B2791" w:rsidR="007F7111" w:rsidDel="005318AD" w:rsidRDefault="007F7111" w:rsidP="005C0213">
      <w:pPr>
        <w:rPr>
          <w:del w:id="177" w:author="Eng Soon Aw" w:date="2024-10-23T12:07:00Z" w16du:dateUtc="2024-10-23T04:07:00Z"/>
          <w:sz w:val="22"/>
          <w:lang w:val="en-US" w:eastAsia="zh-CN"/>
        </w:rPr>
      </w:pPr>
      <w:del w:id="178" w:author="Eng Soon Aw" w:date="2024-10-23T12:07:00Z" w16du:dateUtc="2024-10-23T04:07:00Z">
        <w:r w:rsidDel="005318AD">
          <w:rPr>
            <w:sz w:val="22"/>
            <w:lang w:val="en-US" w:eastAsia="zh-CN"/>
          </w:rPr>
          <w:delText>Lantern Type</w:delText>
        </w:r>
      </w:del>
    </w:p>
    <w:p w14:paraId="138CCA53" w14:textId="4BA9E5E1" w:rsidR="007F7111" w:rsidRPr="005F04FF" w:rsidRDefault="007F7111" w:rsidP="005C0213">
      <w:pPr>
        <w:rPr>
          <w:sz w:val="22"/>
          <w:lang w:val="en-US" w:eastAsia="zh-CN"/>
        </w:rPr>
      </w:pPr>
      <w:del w:id="179" w:author="Eng Soon Aw" w:date="2024-10-23T12:07:00Z" w16du:dateUtc="2024-10-23T04:07:00Z">
        <w:r w:rsidDel="005318AD">
          <w:rPr>
            <w:sz w:val="22"/>
            <w:lang w:val="en-US" w:eastAsia="zh-CN"/>
          </w:rPr>
          <w:delText>Topmark Type</w:delText>
        </w:r>
      </w:del>
    </w:p>
    <w:p w14:paraId="2C8216B8" w14:textId="77777777" w:rsidR="002E46A7" w:rsidRDefault="002E46A7" w:rsidP="002E46A7">
      <w:pPr>
        <w:rPr>
          <w:lang w:val="en-US" w:eastAsia="zh-CN"/>
        </w:rPr>
      </w:pPr>
    </w:p>
    <w:p w14:paraId="0217CE83" w14:textId="71EFD9DB" w:rsidR="002E46A7" w:rsidRPr="00BF19AA" w:rsidRDefault="002E46A7" w:rsidP="002E46A7">
      <w:pPr>
        <w:pStyle w:val="Heading2"/>
        <w:rPr>
          <w:rFonts w:eastAsia="SimSun"/>
          <w:lang w:val="en-US" w:eastAsia="zh-CN"/>
        </w:rPr>
      </w:pPr>
      <w:bookmarkStart w:id="180" w:name="_Toc179360276"/>
      <w:commentRangeStart w:id="181"/>
      <w:r>
        <w:rPr>
          <w:rFonts w:eastAsia="SimSun"/>
          <w:lang w:val="en-US" w:eastAsia="zh-CN"/>
        </w:rPr>
        <w:t>GENERAL BUOY OPERATING PROCEDURE</w:t>
      </w:r>
      <w:bookmarkEnd w:id="180"/>
      <w:commentRangeEnd w:id="181"/>
      <w:r w:rsidR="002362FA">
        <w:rPr>
          <w:rStyle w:val="CommentReference"/>
          <w:rFonts w:asciiTheme="minorHAnsi" w:eastAsiaTheme="minorHAnsi" w:hAnsiTheme="minorHAnsi" w:cstheme="minorBidi"/>
          <w:b w:val="0"/>
          <w:caps w:val="0"/>
          <w:color w:val="auto"/>
        </w:rPr>
        <w:commentReference w:id="181"/>
      </w:r>
    </w:p>
    <w:p w14:paraId="7B51CF87" w14:textId="1089791B" w:rsidR="00BF19AA" w:rsidRPr="005F04FF" w:rsidRDefault="002E46A7" w:rsidP="0076016D">
      <w:pPr>
        <w:ind w:left="323" w:firstLine="708"/>
        <w:rPr>
          <w:sz w:val="22"/>
          <w:lang w:val="en-US" w:eastAsia="zh-CN"/>
        </w:rPr>
      </w:pPr>
      <w:r w:rsidRPr="005F04FF">
        <w:rPr>
          <w:sz w:val="22"/>
          <w:lang w:val="en-US" w:eastAsia="zh-CN"/>
        </w:rPr>
        <w:t>Loading and Unloading Procedure</w:t>
      </w:r>
    </w:p>
    <w:p w14:paraId="65710BA2" w14:textId="095A1DC6" w:rsidR="002E46A7" w:rsidRPr="005F04FF" w:rsidRDefault="002E46A7" w:rsidP="00E8214E">
      <w:pPr>
        <w:pStyle w:val="ListParagraph"/>
        <w:numPr>
          <w:ilvl w:val="0"/>
          <w:numId w:val="23"/>
        </w:numPr>
        <w:ind w:left="1440"/>
        <w:rPr>
          <w:sz w:val="22"/>
          <w:lang w:val="en-US" w:eastAsia="zh-CN"/>
        </w:rPr>
      </w:pPr>
      <w:r w:rsidRPr="005F04FF">
        <w:rPr>
          <w:sz w:val="22"/>
          <w:lang w:val="en-US" w:eastAsia="zh-CN"/>
        </w:rPr>
        <w:t xml:space="preserve">Follow </w:t>
      </w:r>
      <w:r w:rsidR="0006486B" w:rsidRPr="005F04FF">
        <w:rPr>
          <w:sz w:val="22"/>
          <w:lang w:val="en-US" w:eastAsia="zh-CN"/>
        </w:rPr>
        <w:t xml:space="preserve">competent authority </w:t>
      </w:r>
      <w:r w:rsidRPr="005F04FF">
        <w:rPr>
          <w:sz w:val="22"/>
          <w:lang w:val="en-US" w:eastAsia="zh-CN"/>
        </w:rPr>
        <w:t xml:space="preserve">instructions </w:t>
      </w:r>
      <w:r w:rsidR="0006486B" w:rsidRPr="005F04FF">
        <w:rPr>
          <w:sz w:val="22"/>
          <w:lang w:val="en-US" w:eastAsia="zh-CN"/>
        </w:rPr>
        <w:t>o</w:t>
      </w:r>
      <w:r w:rsidRPr="005F04FF">
        <w:rPr>
          <w:sz w:val="22"/>
          <w:lang w:val="en-US" w:eastAsia="zh-CN"/>
        </w:rPr>
        <w:t xml:space="preserve">n cargo </w:t>
      </w:r>
      <w:r w:rsidR="00E1181B" w:rsidRPr="005F04FF">
        <w:rPr>
          <w:sz w:val="22"/>
          <w:lang w:val="en-US" w:eastAsia="zh-CN"/>
        </w:rPr>
        <w:t>handling</w:t>
      </w:r>
      <w:r w:rsidRPr="005F04FF">
        <w:rPr>
          <w:sz w:val="22"/>
          <w:lang w:val="en-US" w:eastAsia="zh-CN"/>
        </w:rPr>
        <w:t>.</w:t>
      </w:r>
    </w:p>
    <w:p w14:paraId="27A740BD" w14:textId="77777777" w:rsidR="002E46A7" w:rsidRPr="005F04FF" w:rsidRDefault="002E46A7" w:rsidP="002E46A7">
      <w:pPr>
        <w:rPr>
          <w:sz w:val="22"/>
          <w:lang w:val="en-US" w:eastAsia="zh-CN"/>
        </w:rPr>
      </w:pPr>
    </w:p>
    <w:p w14:paraId="418D9876" w14:textId="7DDEED78" w:rsidR="002E46A7" w:rsidRPr="005F04FF" w:rsidRDefault="002E46A7" w:rsidP="0076016D">
      <w:pPr>
        <w:ind w:left="372" w:firstLine="708"/>
        <w:rPr>
          <w:sz w:val="22"/>
          <w:lang w:val="en-US" w:eastAsia="zh-CN"/>
        </w:rPr>
      </w:pPr>
      <w:r w:rsidRPr="005F04FF">
        <w:rPr>
          <w:sz w:val="22"/>
          <w:lang w:val="en-US" w:eastAsia="zh-CN"/>
        </w:rPr>
        <w:t>Retrieval Procedure</w:t>
      </w:r>
    </w:p>
    <w:p w14:paraId="283322CA" w14:textId="3D8207B1" w:rsidR="002E46A7" w:rsidRPr="005F04FF" w:rsidRDefault="00E1181B" w:rsidP="00E8214E">
      <w:pPr>
        <w:pStyle w:val="ListParagraph"/>
        <w:numPr>
          <w:ilvl w:val="0"/>
          <w:numId w:val="23"/>
        </w:numPr>
        <w:ind w:left="1440"/>
        <w:rPr>
          <w:sz w:val="22"/>
          <w:lang w:val="en-US" w:eastAsia="zh-CN"/>
        </w:rPr>
      </w:pPr>
      <w:r w:rsidRPr="005F04FF">
        <w:rPr>
          <w:sz w:val="22"/>
          <w:lang w:val="en-US" w:eastAsia="zh-CN"/>
        </w:rPr>
        <w:t>Identify</w:t>
      </w:r>
      <w:r w:rsidR="002E46A7" w:rsidRPr="005F04FF">
        <w:rPr>
          <w:sz w:val="22"/>
          <w:lang w:val="en-US" w:eastAsia="zh-CN"/>
        </w:rPr>
        <w:t xml:space="preserve"> </w:t>
      </w:r>
      <w:r w:rsidRPr="005F04FF">
        <w:rPr>
          <w:sz w:val="22"/>
          <w:lang w:val="en-US" w:eastAsia="zh-CN"/>
        </w:rPr>
        <w:t>correct</w:t>
      </w:r>
      <w:r w:rsidR="002E46A7" w:rsidRPr="005F04FF">
        <w:rPr>
          <w:sz w:val="22"/>
          <w:lang w:val="en-US" w:eastAsia="zh-CN"/>
        </w:rPr>
        <w:t xml:space="preserve"> buo</w:t>
      </w:r>
      <w:r w:rsidRPr="005F04FF">
        <w:rPr>
          <w:sz w:val="22"/>
          <w:lang w:val="en-US" w:eastAsia="zh-CN"/>
        </w:rPr>
        <w:t>y.</w:t>
      </w:r>
    </w:p>
    <w:p w14:paraId="679DE129" w14:textId="71D56E51" w:rsidR="002E46A7" w:rsidRPr="005F04FF" w:rsidRDefault="002E46A7" w:rsidP="00E8214E">
      <w:pPr>
        <w:pStyle w:val="ListParagraph"/>
        <w:numPr>
          <w:ilvl w:val="0"/>
          <w:numId w:val="23"/>
        </w:numPr>
        <w:ind w:left="1440"/>
        <w:rPr>
          <w:sz w:val="22"/>
          <w:lang w:val="en-US" w:eastAsia="zh-CN"/>
        </w:rPr>
      </w:pPr>
      <w:r w:rsidRPr="005F04FF">
        <w:rPr>
          <w:sz w:val="22"/>
          <w:lang w:val="en-US" w:eastAsia="zh-CN"/>
        </w:rPr>
        <w:t xml:space="preserve">Approach buoy based on environmental conditions (wind, tide, </w:t>
      </w:r>
      <w:proofErr w:type="gramStart"/>
      <w:r w:rsidRPr="005F04FF">
        <w:rPr>
          <w:sz w:val="22"/>
          <w:lang w:val="en-US" w:eastAsia="zh-CN"/>
        </w:rPr>
        <w:t>etc..</w:t>
      </w:r>
      <w:proofErr w:type="gramEnd"/>
      <w:r w:rsidRPr="005F04FF">
        <w:rPr>
          <w:sz w:val="22"/>
          <w:lang w:val="en-US" w:eastAsia="zh-CN"/>
        </w:rPr>
        <w:t>)</w:t>
      </w:r>
    </w:p>
    <w:p w14:paraId="48E34317" w14:textId="3B95215B" w:rsidR="002E46A7" w:rsidRPr="005F04FF" w:rsidRDefault="00BD4985" w:rsidP="00E8214E">
      <w:pPr>
        <w:pStyle w:val="ListParagraph"/>
        <w:numPr>
          <w:ilvl w:val="0"/>
          <w:numId w:val="23"/>
        </w:numPr>
        <w:ind w:left="1440"/>
        <w:rPr>
          <w:sz w:val="22"/>
          <w:lang w:val="en-US" w:eastAsia="zh-CN"/>
        </w:rPr>
      </w:pPr>
      <w:r w:rsidRPr="005F04FF">
        <w:rPr>
          <w:sz w:val="22"/>
          <w:lang w:val="en-US" w:eastAsia="zh-CN"/>
        </w:rPr>
        <w:t>Capture and connect to the buoy.</w:t>
      </w:r>
      <w:r w:rsidR="002E46A7" w:rsidRPr="005F04FF">
        <w:rPr>
          <w:sz w:val="22"/>
          <w:lang w:val="en-US" w:eastAsia="zh-CN"/>
        </w:rPr>
        <w:t xml:space="preserve"> </w:t>
      </w:r>
    </w:p>
    <w:p w14:paraId="7E8826B1" w14:textId="166FB227" w:rsidR="002E46A7" w:rsidRPr="005F04FF" w:rsidRDefault="002E46A7" w:rsidP="00E8214E">
      <w:pPr>
        <w:pStyle w:val="ListParagraph"/>
        <w:numPr>
          <w:ilvl w:val="0"/>
          <w:numId w:val="23"/>
        </w:numPr>
        <w:ind w:left="1440" w:hanging="450"/>
        <w:rPr>
          <w:sz w:val="22"/>
          <w:lang w:val="en-US" w:eastAsia="zh-CN"/>
        </w:rPr>
      </w:pPr>
      <w:r w:rsidRPr="005F04FF">
        <w:rPr>
          <w:sz w:val="22"/>
          <w:lang w:val="en-US" w:eastAsia="zh-CN"/>
        </w:rPr>
        <w:t>Lift the buoy on deck.</w:t>
      </w:r>
    </w:p>
    <w:p w14:paraId="3B9F3C15" w14:textId="77777777" w:rsidR="00CB3A37" w:rsidRPr="005F04FF" w:rsidRDefault="007055E4" w:rsidP="00E8214E">
      <w:pPr>
        <w:pStyle w:val="ListParagraph"/>
        <w:numPr>
          <w:ilvl w:val="0"/>
          <w:numId w:val="23"/>
        </w:numPr>
        <w:ind w:left="1440" w:hanging="450"/>
        <w:rPr>
          <w:sz w:val="22"/>
          <w:lang w:val="en-US" w:eastAsia="zh-CN"/>
        </w:rPr>
      </w:pPr>
      <w:r w:rsidRPr="005F04FF">
        <w:rPr>
          <w:sz w:val="22"/>
          <w:lang w:val="en-US" w:eastAsia="zh-CN"/>
        </w:rPr>
        <w:t>Secur</w:t>
      </w:r>
      <w:r w:rsidR="00CB3A37" w:rsidRPr="005F04FF">
        <w:rPr>
          <w:sz w:val="22"/>
          <w:lang w:val="en-US" w:eastAsia="zh-CN"/>
        </w:rPr>
        <w:t>e buoy to the deck.</w:t>
      </w:r>
    </w:p>
    <w:p w14:paraId="667096C6" w14:textId="36E2F35E" w:rsidR="002E46A7" w:rsidRPr="005F04FF" w:rsidRDefault="005706B3" w:rsidP="00E8214E">
      <w:pPr>
        <w:pStyle w:val="ListParagraph"/>
        <w:numPr>
          <w:ilvl w:val="0"/>
          <w:numId w:val="23"/>
        </w:numPr>
        <w:ind w:left="1440" w:hanging="450"/>
        <w:rPr>
          <w:sz w:val="22"/>
          <w:lang w:val="en-US" w:eastAsia="zh-CN"/>
        </w:rPr>
      </w:pPr>
      <w:r w:rsidRPr="005F04FF">
        <w:rPr>
          <w:sz w:val="22"/>
          <w:lang w:val="en-US" w:eastAsia="zh-CN"/>
        </w:rPr>
        <w:t>Retrieve</w:t>
      </w:r>
      <w:r w:rsidR="002E46A7" w:rsidRPr="005F04FF">
        <w:rPr>
          <w:sz w:val="22"/>
          <w:lang w:val="en-US" w:eastAsia="zh-CN"/>
        </w:rPr>
        <w:t xml:space="preserve"> the mooring assembly </w:t>
      </w:r>
      <w:r w:rsidR="00EA5130" w:rsidRPr="005F04FF">
        <w:rPr>
          <w:sz w:val="22"/>
          <w:lang w:val="en-US" w:eastAsia="zh-CN"/>
        </w:rPr>
        <w:t xml:space="preserve">to the </w:t>
      </w:r>
      <w:r w:rsidR="002E46A7" w:rsidRPr="005F04FF">
        <w:rPr>
          <w:sz w:val="22"/>
          <w:lang w:val="en-US" w:eastAsia="zh-CN"/>
        </w:rPr>
        <w:t>deck.</w:t>
      </w:r>
    </w:p>
    <w:p w14:paraId="3091DE56" w14:textId="77777777" w:rsidR="002E46A7" w:rsidRPr="005F04FF" w:rsidRDefault="002E46A7" w:rsidP="002E46A7">
      <w:pPr>
        <w:rPr>
          <w:sz w:val="22"/>
          <w:lang w:val="en-US" w:eastAsia="zh-CN"/>
        </w:rPr>
      </w:pPr>
    </w:p>
    <w:p w14:paraId="54DB54F8" w14:textId="77777777" w:rsidR="009541ED" w:rsidRPr="005F04FF" w:rsidRDefault="002E46A7" w:rsidP="0076016D">
      <w:pPr>
        <w:ind w:left="282" w:firstLine="708"/>
        <w:rPr>
          <w:sz w:val="22"/>
          <w:lang w:val="en-US" w:eastAsia="zh-CN"/>
        </w:rPr>
      </w:pPr>
      <w:r w:rsidRPr="005F04FF">
        <w:rPr>
          <w:sz w:val="22"/>
          <w:lang w:val="en-US" w:eastAsia="zh-CN"/>
        </w:rPr>
        <w:t>Inspection</w:t>
      </w:r>
    </w:p>
    <w:p w14:paraId="7C4E36ED" w14:textId="3AD32C31" w:rsidR="00AE0561" w:rsidRPr="005F04FF" w:rsidRDefault="00D9667B" w:rsidP="00E8214E">
      <w:pPr>
        <w:pStyle w:val="ListParagraph"/>
        <w:numPr>
          <w:ilvl w:val="0"/>
          <w:numId w:val="30"/>
        </w:numPr>
        <w:ind w:left="1440" w:hanging="450"/>
        <w:rPr>
          <w:sz w:val="22"/>
          <w:lang w:val="en-US" w:eastAsia="zh-CN"/>
        </w:rPr>
      </w:pPr>
      <w:r w:rsidRPr="005F04FF">
        <w:rPr>
          <w:sz w:val="22"/>
          <w:lang w:val="en-US" w:eastAsia="zh-CN"/>
        </w:rPr>
        <w:t xml:space="preserve">General inspection </w:t>
      </w:r>
      <w:r w:rsidR="00E30B75" w:rsidRPr="005F04FF">
        <w:rPr>
          <w:sz w:val="22"/>
          <w:lang w:val="en-US" w:eastAsia="zh-CN"/>
        </w:rPr>
        <w:t>of buoy hull, lighting equipment</w:t>
      </w:r>
      <w:r w:rsidR="00B57DD1">
        <w:rPr>
          <w:sz w:val="22"/>
          <w:lang w:val="en-US" w:eastAsia="zh-CN"/>
        </w:rPr>
        <w:t>.</w:t>
      </w:r>
    </w:p>
    <w:p w14:paraId="1955D9DB" w14:textId="7E59B31A" w:rsidR="002E46A7" w:rsidRPr="005F04FF" w:rsidRDefault="009541ED" w:rsidP="00E8214E">
      <w:pPr>
        <w:pStyle w:val="ListParagraph"/>
        <w:numPr>
          <w:ilvl w:val="0"/>
          <w:numId w:val="30"/>
        </w:numPr>
        <w:ind w:left="1440" w:hanging="450"/>
        <w:rPr>
          <w:sz w:val="22"/>
          <w:lang w:val="en-US" w:eastAsia="zh-CN"/>
        </w:rPr>
      </w:pPr>
      <w:r w:rsidRPr="005F04FF">
        <w:rPr>
          <w:sz w:val="22"/>
          <w:lang w:val="en-US" w:eastAsia="zh-CN"/>
        </w:rPr>
        <w:t>Con</w:t>
      </w:r>
      <w:r w:rsidR="00E30B75" w:rsidRPr="005F04FF">
        <w:rPr>
          <w:sz w:val="22"/>
          <w:lang w:val="en-US" w:eastAsia="zh-CN"/>
        </w:rPr>
        <w:t>d</w:t>
      </w:r>
      <w:r w:rsidR="00C15DC8" w:rsidRPr="005F04FF">
        <w:rPr>
          <w:sz w:val="22"/>
          <w:lang w:val="en-US" w:eastAsia="zh-CN"/>
        </w:rPr>
        <w:t>uct g</w:t>
      </w:r>
      <w:r w:rsidR="002E46A7" w:rsidRPr="005F04FF">
        <w:rPr>
          <w:sz w:val="22"/>
          <w:lang w:val="en-US" w:eastAsia="zh-CN"/>
        </w:rPr>
        <w:t>eneral overview of mooring during lifting procedure</w:t>
      </w:r>
      <w:r w:rsidR="00B57DD1">
        <w:rPr>
          <w:sz w:val="22"/>
          <w:lang w:val="en-US" w:eastAsia="zh-CN"/>
        </w:rPr>
        <w:t>.</w:t>
      </w:r>
      <w:r w:rsidR="002E46A7" w:rsidRPr="005F04FF">
        <w:rPr>
          <w:sz w:val="22"/>
          <w:lang w:val="en-US" w:eastAsia="zh-CN"/>
        </w:rPr>
        <w:t xml:space="preserve"> </w:t>
      </w:r>
    </w:p>
    <w:p w14:paraId="2325FBBC" w14:textId="7672C690" w:rsidR="002E46A7" w:rsidRPr="005F04FF" w:rsidRDefault="002E46A7" w:rsidP="00E8214E">
      <w:pPr>
        <w:pStyle w:val="ListParagraph"/>
        <w:numPr>
          <w:ilvl w:val="0"/>
          <w:numId w:val="24"/>
        </w:numPr>
        <w:ind w:left="1440" w:hanging="450"/>
        <w:rPr>
          <w:sz w:val="22"/>
          <w:lang w:val="en-US" w:eastAsia="zh-CN"/>
        </w:rPr>
      </w:pPr>
      <w:r w:rsidRPr="005F04FF">
        <w:rPr>
          <w:sz w:val="22"/>
          <w:lang w:val="en-US" w:eastAsia="zh-CN"/>
        </w:rPr>
        <w:t>Secure mooring chain before lifting sinker</w:t>
      </w:r>
      <w:r w:rsidR="00B57DD1">
        <w:rPr>
          <w:sz w:val="22"/>
          <w:lang w:val="en-US" w:eastAsia="zh-CN"/>
        </w:rPr>
        <w:t>.</w:t>
      </w:r>
    </w:p>
    <w:p w14:paraId="55CC7E94" w14:textId="41370623" w:rsidR="002E46A7" w:rsidRPr="005F04FF" w:rsidRDefault="002E46A7" w:rsidP="00E8214E">
      <w:pPr>
        <w:pStyle w:val="ListParagraph"/>
        <w:numPr>
          <w:ilvl w:val="0"/>
          <w:numId w:val="24"/>
        </w:numPr>
        <w:ind w:left="1440" w:hanging="450"/>
        <w:rPr>
          <w:sz w:val="22"/>
          <w:lang w:val="en-US" w:eastAsia="zh-CN"/>
        </w:rPr>
      </w:pPr>
      <w:r w:rsidRPr="005F04FF">
        <w:rPr>
          <w:sz w:val="22"/>
          <w:lang w:val="en-US" w:eastAsia="zh-CN"/>
        </w:rPr>
        <w:t>Remove marine growth</w:t>
      </w:r>
      <w:r w:rsidR="00B57DD1">
        <w:rPr>
          <w:sz w:val="22"/>
          <w:lang w:val="en-US" w:eastAsia="zh-CN"/>
        </w:rPr>
        <w:t>.</w:t>
      </w:r>
    </w:p>
    <w:p w14:paraId="2A21CFC1" w14:textId="4D58BFCD" w:rsidR="002E46A7" w:rsidRPr="005F04FF" w:rsidRDefault="002E46A7" w:rsidP="00E8214E">
      <w:pPr>
        <w:pStyle w:val="ListParagraph"/>
        <w:numPr>
          <w:ilvl w:val="0"/>
          <w:numId w:val="24"/>
        </w:numPr>
        <w:ind w:left="1440" w:hanging="450"/>
        <w:rPr>
          <w:sz w:val="22"/>
          <w:lang w:val="en-US" w:eastAsia="zh-CN"/>
        </w:rPr>
      </w:pPr>
      <w:r w:rsidRPr="005F04FF">
        <w:rPr>
          <w:sz w:val="22"/>
          <w:lang w:val="en-US" w:eastAsia="zh-CN"/>
        </w:rPr>
        <w:t>Inspect mooring assembly (chain, shackles, swivels, sinker for wear and thickness)</w:t>
      </w:r>
      <w:r w:rsidR="00B57DD1">
        <w:rPr>
          <w:sz w:val="22"/>
          <w:lang w:val="en-US" w:eastAsia="zh-CN"/>
        </w:rPr>
        <w:t>.</w:t>
      </w:r>
    </w:p>
    <w:p w14:paraId="17904E56" w14:textId="2F62A327" w:rsidR="002E46A7" w:rsidRDefault="00C15DC8" w:rsidP="00E8214E">
      <w:pPr>
        <w:pStyle w:val="ListParagraph"/>
        <w:numPr>
          <w:ilvl w:val="0"/>
          <w:numId w:val="24"/>
        </w:numPr>
        <w:ind w:left="1440" w:hanging="450"/>
        <w:rPr>
          <w:sz w:val="22"/>
          <w:lang w:val="en-US" w:eastAsia="zh-CN"/>
        </w:rPr>
      </w:pPr>
      <w:r w:rsidRPr="005F04FF">
        <w:rPr>
          <w:sz w:val="22"/>
          <w:lang w:val="en-US" w:eastAsia="zh-CN"/>
        </w:rPr>
        <w:t xml:space="preserve">Verify </w:t>
      </w:r>
      <w:r w:rsidR="002E46A7" w:rsidRPr="005F04FF">
        <w:rPr>
          <w:sz w:val="22"/>
          <w:lang w:val="en-US" w:eastAsia="zh-CN"/>
        </w:rPr>
        <w:t xml:space="preserve">thickness </w:t>
      </w:r>
      <w:r w:rsidR="00F91A9E" w:rsidRPr="005F04FF">
        <w:rPr>
          <w:sz w:val="22"/>
          <w:lang w:val="en-US" w:eastAsia="zh-CN"/>
        </w:rPr>
        <w:t xml:space="preserve">and replace mooring components that measures below </w:t>
      </w:r>
      <w:r w:rsidR="002E46A7" w:rsidRPr="005F04FF">
        <w:rPr>
          <w:sz w:val="22"/>
          <w:lang w:val="en-US" w:eastAsia="zh-CN"/>
        </w:rPr>
        <w:t>organization standard</w:t>
      </w:r>
      <w:r w:rsidR="00B57DD1">
        <w:rPr>
          <w:sz w:val="22"/>
          <w:lang w:val="en-US" w:eastAsia="zh-CN"/>
        </w:rPr>
        <w:t>.</w:t>
      </w:r>
    </w:p>
    <w:p w14:paraId="7FD8518E" w14:textId="1AD24919" w:rsidR="00F371ED" w:rsidRDefault="00F371ED" w:rsidP="00E8214E">
      <w:pPr>
        <w:pStyle w:val="ListParagraph"/>
        <w:numPr>
          <w:ilvl w:val="0"/>
          <w:numId w:val="24"/>
        </w:numPr>
        <w:ind w:left="1440" w:hanging="450"/>
        <w:rPr>
          <w:sz w:val="22"/>
          <w:lang w:val="en-US" w:eastAsia="zh-CN"/>
        </w:rPr>
      </w:pPr>
      <w:r>
        <w:rPr>
          <w:sz w:val="22"/>
          <w:lang w:val="en-US" w:eastAsia="zh-CN"/>
        </w:rPr>
        <w:t>R</w:t>
      </w:r>
      <w:r w:rsidR="00840008">
        <w:rPr>
          <w:sz w:val="22"/>
          <w:lang w:val="en-US" w:eastAsia="zh-CN"/>
        </w:rPr>
        <w:t>eplace worn components</w:t>
      </w:r>
      <w:r w:rsidR="00B57DD1">
        <w:rPr>
          <w:sz w:val="22"/>
          <w:lang w:val="en-US" w:eastAsia="zh-CN"/>
        </w:rPr>
        <w:t>.</w:t>
      </w:r>
    </w:p>
    <w:p w14:paraId="32F3DC58" w14:textId="36C84AEE" w:rsidR="00840008" w:rsidRDefault="00840008" w:rsidP="00E8214E">
      <w:pPr>
        <w:pStyle w:val="ListParagraph"/>
        <w:numPr>
          <w:ilvl w:val="0"/>
          <w:numId w:val="24"/>
        </w:numPr>
        <w:ind w:left="1440" w:hanging="450"/>
        <w:rPr>
          <w:sz w:val="22"/>
          <w:lang w:val="en-US" w:eastAsia="zh-CN"/>
        </w:rPr>
      </w:pPr>
      <w:r>
        <w:rPr>
          <w:sz w:val="22"/>
          <w:lang w:val="en-US" w:eastAsia="zh-CN"/>
        </w:rPr>
        <w:t>Inspect buoy prior to deployment</w:t>
      </w:r>
      <w:r w:rsidR="00B57DD1">
        <w:rPr>
          <w:sz w:val="22"/>
          <w:lang w:val="en-US" w:eastAsia="zh-CN"/>
        </w:rPr>
        <w:t>.</w:t>
      </w:r>
    </w:p>
    <w:p w14:paraId="42AD508E" w14:textId="77777777" w:rsidR="00FC363A" w:rsidRDefault="00FC363A" w:rsidP="00FC363A">
      <w:pPr>
        <w:pStyle w:val="ListParagraph"/>
        <w:rPr>
          <w:sz w:val="22"/>
          <w:lang w:val="en-US" w:eastAsia="zh-CN"/>
        </w:rPr>
      </w:pPr>
    </w:p>
    <w:p w14:paraId="4B217ECA" w14:textId="13A1D3A6" w:rsidR="00840008" w:rsidRDefault="00840008" w:rsidP="0076016D">
      <w:pPr>
        <w:ind w:left="282" w:firstLine="708"/>
        <w:rPr>
          <w:sz w:val="22"/>
          <w:lang w:val="en-US" w:eastAsia="zh-CN"/>
        </w:rPr>
      </w:pPr>
      <w:r w:rsidRPr="00FC363A">
        <w:rPr>
          <w:sz w:val="22"/>
          <w:lang w:val="en-US" w:eastAsia="zh-CN"/>
        </w:rPr>
        <w:t>Deploy</w:t>
      </w:r>
      <w:r w:rsidR="00FC363A">
        <w:rPr>
          <w:sz w:val="22"/>
          <w:lang w:val="en-US" w:eastAsia="zh-CN"/>
        </w:rPr>
        <w:t>ment</w:t>
      </w:r>
    </w:p>
    <w:p w14:paraId="34A161E2" w14:textId="4E6FB366" w:rsidR="006651D6" w:rsidRDefault="006651D6" w:rsidP="00E8214E">
      <w:pPr>
        <w:pStyle w:val="ListParagraph"/>
        <w:numPr>
          <w:ilvl w:val="0"/>
          <w:numId w:val="32"/>
        </w:numPr>
        <w:ind w:left="1440"/>
        <w:rPr>
          <w:sz w:val="22"/>
          <w:lang w:val="en-US" w:eastAsia="zh-CN"/>
        </w:rPr>
      </w:pPr>
      <w:r>
        <w:rPr>
          <w:sz w:val="22"/>
          <w:lang w:val="en-US" w:eastAsia="zh-CN"/>
        </w:rPr>
        <w:lastRenderedPageBreak/>
        <w:t>Ensure buoy is secured during transit to deployment position</w:t>
      </w:r>
      <w:r w:rsidR="00B57DD1">
        <w:rPr>
          <w:sz w:val="22"/>
          <w:lang w:val="en-US" w:eastAsia="zh-CN"/>
        </w:rPr>
        <w:t>.</w:t>
      </w:r>
    </w:p>
    <w:p w14:paraId="3F1B5699" w14:textId="7961B2C3" w:rsidR="00327621" w:rsidRDefault="00BF038F" w:rsidP="00E8214E">
      <w:pPr>
        <w:pStyle w:val="ListParagraph"/>
        <w:numPr>
          <w:ilvl w:val="0"/>
          <w:numId w:val="32"/>
        </w:numPr>
        <w:ind w:left="1440"/>
        <w:rPr>
          <w:sz w:val="22"/>
          <w:lang w:val="en-US" w:eastAsia="zh-CN"/>
        </w:rPr>
      </w:pPr>
      <w:r w:rsidRPr="00327621">
        <w:rPr>
          <w:sz w:val="22"/>
          <w:lang w:val="en-US" w:eastAsia="zh-CN"/>
        </w:rPr>
        <w:t xml:space="preserve">Use proper positioning system to deploy the buoy </w:t>
      </w:r>
      <w:r w:rsidR="00F81291">
        <w:rPr>
          <w:sz w:val="22"/>
          <w:lang w:val="en-US" w:eastAsia="zh-CN"/>
        </w:rPr>
        <w:t xml:space="preserve">and mooring assembly </w:t>
      </w:r>
      <w:r w:rsidRPr="00327621">
        <w:rPr>
          <w:sz w:val="22"/>
          <w:lang w:val="en-US" w:eastAsia="zh-CN"/>
        </w:rPr>
        <w:t>on charted position</w:t>
      </w:r>
      <w:r w:rsidR="00B57DD1">
        <w:rPr>
          <w:sz w:val="22"/>
          <w:lang w:val="en-US" w:eastAsia="zh-CN"/>
        </w:rPr>
        <w:t>.</w:t>
      </w:r>
    </w:p>
    <w:p w14:paraId="0CD32EB6" w14:textId="6C00CB64" w:rsidR="009A2F8F" w:rsidRDefault="009A2F8F" w:rsidP="00E8214E">
      <w:pPr>
        <w:pStyle w:val="ListParagraph"/>
        <w:numPr>
          <w:ilvl w:val="0"/>
          <w:numId w:val="32"/>
        </w:numPr>
        <w:ind w:left="1440"/>
        <w:rPr>
          <w:sz w:val="22"/>
          <w:lang w:val="en-US" w:eastAsia="zh-CN"/>
        </w:rPr>
      </w:pPr>
      <w:r>
        <w:rPr>
          <w:sz w:val="22"/>
          <w:lang w:val="en-US" w:eastAsia="zh-CN"/>
        </w:rPr>
        <w:t xml:space="preserve">Deploy the buoy and mooring </w:t>
      </w:r>
      <w:r w:rsidR="00B257B1">
        <w:rPr>
          <w:sz w:val="22"/>
          <w:lang w:val="en-US" w:eastAsia="zh-CN"/>
        </w:rPr>
        <w:t xml:space="preserve">assembly </w:t>
      </w:r>
      <w:r w:rsidR="00D51D6C">
        <w:rPr>
          <w:sz w:val="22"/>
          <w:lang w:val="en-US" w:eastAsia="zh-CN"/>
        </w:rPr>
        <w:t xml:space="preserve">by following </w:t>
      </w:r>
      <w:r w:rsidR="008B2A98">
        <w:rPr>
          <w:sz w:val="22"/>
          <w:lang w:val="en-US" w:eastAsia="zh-CN"/>
        </w:rPr>
        <w:t xml:space="preserve">safety </w:t>
      </w:r>
      <w:r w:rsidR="00D51D6C">
        <w:rPr>
          <w:sz w:val="22"/>
          <w:lang w:val="en-US" w:eastAsia="zh-CN"/>
        </w:rPr>
        <w:t>considerations</w:t>
      </w:r>
      <w:r w:rsidR="00B57DD1">
        <w:rPr>
          <w:sz w:val="22"/>
          <w:lang w:val="en-US" w:eastAsia="zh-CN"/>
        </w:rPr>
        <w:t>.</w:t>
      </w:r>
      <w:r w:rsidR="00D51D6C">
        <w:rPr>
          <w:sz w:val="22"/>
          <w:lang w:val="en-US" w:eastAsia="zh-CN"/>
        </w:rPr>
        <w:t xml:space="preserve"> </w:t>
      </w:r>
    </w:p>
    <w:p w14:paraId="6B810273" w14:textId="6C32495D" w:rsidR="00327621" w:rsidRDefault="00140D27" w:rsidP="00E8214E">
      <w:pPr>
        <w:pStyle w:val="ListParagraph"/>
        <w:numPr>
          <w:ilvl w:val="0"/>
          <w:numId w:val="32"/>
        </w:numPr>
        <w:ind w:left="1440"/>
        <w:rPr>
          <w:sz w:val="22"/>
          <w:lang w:val="en-US" w:eastAsia="zh-CN"/>
        </w:rPr>
      </w:pPr>
      <w:r>
        <w:rPr>
          <w:sz w:val="22"/>
          <w:lang w:val="en-US" w:eastAsia="zh-CN"/>
        </w:rPr>
        <w:t>Verify and record deployed position</w:t>
      </w:r>
      <w:r w:rsidR="00B57DD1">
        <w:rPr>
          <w:sz w:val="22"/>
          <w:lang w:val="en-US" w:eastAsia="zh-CN"/>
        </w:rPr>
        <w:t>.</w:t>
      </w:r>
    </w:p>
    <w:p w14:paraId="279023DC" w14:textId="77777777" w:rsidR="00327621" w:rsidRPr="00327621" w:rsidRDefault="00327621" w:rsidP="00327621">
      <w:pPr>
        <w:rPr>
          <w:sz w:val="22"/>
          <w:lang w:val="en-US" w:eastAsia="zh-CN"/>
        </w:rPr>
      </w:pPr>
    </w:p>
    <w:p w14:paraId="23799569" w14:textId="68C9FA31" w:rsidR="00814377" w:rsidRPr="00B257B1" w:rsidRDefault="0014003C" w:rsidP="00B257B1">
      <w:pPr>
        <w:pStyle w:val="Heading2"/>
        <w:rPr>
          <w:rFonts w:eastAsia="SimSun"/>
          <w:lang w:val="en-US" w:eastAsia="zh-CN"/>
        </w:rPr>
      </w:pPr>
      <w:bookmarkStart w:id="182" w:name="_Toc179360277"/>
      <w:commentRangeStart w:id="183"/>
      <w:r w:rsidRPr="00B257B1">
        <w:rPr>
          <w:rFonts w:eastAsia="SimSun"/>
          <w:lang w:val="en-US" w:eastAsia="zh-CN"/>
        </w:rPr>
        <w:t>SPECIAL OPERATIONS</w:t>
      </w:r>
      <w:bookmarkEnd w:id="182"/>
    </w:p>
    <w:p w14:paraId="05EDDF3C" w14:textId="342BDB0B" w:rsidR="00DA6C08" w:rsidRPr="006D59B6" w:rsidRDefault="00BD5277" w:rsidP="00EC746B">
      <w:pPr>
        <w:ind w:left="180"/>
        <w:rPr>
          <w:sz w:val="22"/>
          <w:lang w:val="en-US" w:eastAsia="zh-CN"/>
        </w:rPr>
      </w:pPr>
      <w:r w:rsidRPr="006D59B6">
        <w:rPr>
          <w:sz w:val="22"/>
          <w:lang w:val="en-US" w:eastAsia="zh-CN"/>
        </w:rPr>
        <w:t xml:space="preserve">Each special operation is </w:t>
      </w:r>
      <w:r w:rsidR="00F8765B" w:rsidRPr="006D59B6">
        <w:rPr>
          <w:sz w:val="22"/>
          <w:lang w:val="en-US" w:eastAsia="zh-CN"/>
        </w:rPr>
        <w:t>unique,</w:t>
      </w:r>
      <w:r w:rsidRPr="006D59B6">
        <w:rPr>
          <w:sz w:val="22"/>
          <w:lang w:val="en-US" w:eastAsia="zh-CN"/>
        </w:rPr>
        <w:t xml:space="preserve"> and </w:t>
      </w:r>
      <w:r w:rsidR="0092541B" w:rsidRPr="006D59B6">
        <w:rPr>
          <w:sz w:val="22"/>
          <w:lang w:val="en-US" w:eastAsia="zh-CN"/>
        </w:rPr>
        <w:t>each has</w:t>
      </w:r>
      <w:r w:rsidRPr="006D59B6">
        <w:rPr>
          <w:sz w:val="22"/>
          <w:lang w:val="en-US" w:eastAsia="zh-CN"/>
        </w:rPr>
        <w:t xml:space="preserve"> it</w:t>
      </w:r>
      <w:r w:rsidR="00F8765B" w:rsidRPr="006D59B6">
        <w:rPr>
          <w:sz w:val="22"/>
          <w:lang w:val="en-US" w:eastAsia="zh-CN"/>
        </w:rPr>
        <w:t>s</w:t>
      </w:r>
      <w:r w:rsidRPr="006D59B6">
        <w:rPr>
          <w:sz w:val="22"/>
          <w:lang w:val="en-US" w:eastAsia="zh-CN"/>
        </w:rPr>
        <w:t xml:space="preserve"> own procedures and safety concerns. </w:t>
      </w:r>
      <w:r w:rsidR="00133F62" w:rsidRPr="006D59B6">
        <w:rPr>
          <w:sz w:val="22"/>
          <w:lang w:val="en-US" w:eastAsia="zh-CN"/>
        </w:rPr>
        <w:t xml:space="preserve">These operations are not typically routine and therefore require </w:t>
      </w:r>
      <w:r w:rsidR="00153D54" w:rsidRPr="006D59B6">
        <w:rPr>
          <w:sz w:val="22"/>
          <w:lang w:val="en-US" w:eastAsia="zh-CN"/>
        </w:rPr>
        <w:t xml:space="preserve">extra care and </w:t>
      </w:r>
      <w:r w:rsidR="00F8765B" w:rsidRPr="006D59B6">
        <w:rPr>
          <w:sz w:val="22"/>
          <w:lang w:val="en-US" w:eastAsia="zh-CN"/>
        </w:rPr>
        <w:t>consideration</w:t>
      </w:r>
      <w:r w:rsidR="00153D54" w:rsidRPr="006D59B6">
        <w:rPr>
          <w:sz w:val="22"/>
          <w:lang w:val="en-US" w:eastAsia="zh-CN"/>
        </w:rPr>
        <w:t xml:space="preserve">. Each evolution should be </w:t>
      </w:r>
      <w:proofErr w:type="gramStart"/>
      <w:r w:rsidR="00153D54" w:rsidRPr="006D59B6">
        <w:rPr>
          <w:sz w:val="22"/>
          <w:lang w:val="en-US" w:eastAsia="zh-CN"/>
        </w:rPr>
        <w:t>planned in advance</w:t>
      </w:r>
      <w:proofErr w:type="gramEnd"/>
      <w:r w:rsidR="00153D54" w:rsidRPr="006D59B6">
        <w:rPr>
          <w:sz w:val="22"/>
          <w:lang w:val="en-US" w:eastAsia="zh-CN"/>
        </w:rPr>
        <w:t xml:space="preserve"> </w:t>
      </w:r>
      <w:r w:rsidR="00422B4F" w:rsidRPr="006D59B6">
        <w:rPr>
          <w:sz w:val="22"/>
          <w:lang w:val="en-US" w:eastAsia="zh-CN"/>
        </w:rPr>
        <w:t xml:space="preserve">as the case may be </w:t>
      </w:r>
      <w:r w:rsidR="00153D54" w:rsidRPr="006D59B6">
        <w:rPr>
          <w:sz w:val="22"/>
          <w:lang w:val="en-US" w:eastAsia="zh-CN"/>
        </w:rPr>
        <w:t>and</w:t>
      </w:r>
      <w:r w:rsidR="0092541B" w:rsidRPr="006D59B6">
        <w:rPr>
          <w:sz w:val="22"/>
          <w:lang w:val="en-US" w:eastAsia="zh-CN"/>
        </w:rPr>
        <w:t xml:space="preserve"> include risk mitigations</w:t>
      </w:r>
      <w:r w:rsidR="00F8765B" w:rsidRPr="006D59B6">
        <w:rPr>
          <w:sz w:val="22"/>
          <w:lang w:val="en-US" w:eastAsia="zh-CN"/>
        </w:rPr>
        <w:t xml:space="preserve">. Competent Authorities </w:t>
      </w:r>
      <w:r w:rsidR="000F0B78" w:rsidRPr="006D59B6">
        <w:rPr>
          <w:sz w:val="22"/>
          <w:lang w:val="en-US" w:eastAsia="zh-CN"/>
        </w:rPr>
        <w:t xml:space="preserve">may have standardized methods that must be followed. </w:t>
      </w:r>
    </w:p>
    <w:p w14:paraId="702EEE70" w14:textId="395B4417" w:rsidR="00C62F82" w:rsidRDefault="00C62F82" w:rsidP="00C62F82">
      <w:pPr>
        <w:rPr>
          <w:sz w:val="22"/>
          <w:lang w:val="en-US" w:eastAsia="zh-CN"/>
        </w:rPr>
      </w:pPr>
    </w:p>
    <w:tbl>
      <w:tblPr>
        <w:tblW w:w="0" w:type="auto"/>
        <w:tblLook w:val="04A0" w:firstRow="1" w:lastRow="0" w:firstColumn="1" w:lastColumn="0" w:noHBand="0" w:noVBand="1"/>
      </w:tblPr>
      <w:tblGrid>
        <w:gridCol w:w="5760"/>
      </w:tblGrid>
      <w:tr w:rsidR="00417E0E" w14:paraId="7A692A64" w14:textId="77777777" w:rsidTr="003C1018">
        <w:trPr>
          <w:trHeight w:val="189"/>
        </w:trPr>
        <w:tc>
          <w:tcPr>
            <w:tcW w:w="5760" w:type="dxa"/>
            <w:hideMark/>
          </w:tcPr>
          <w:p w14:paraId="4205FA89" w14:textId="77777777"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Large buoy (light ship) operation.</w:t>
            </w:r>
          </w:p>
        </w:tc>
      </w:tr>
      <w:tr w:rsidR="00417E0E" w14:paraId="2F175DE2" w14:textId="77777777" w:rsidTr="003C1018">
        <w:trPr>
          <w:trHeight w:val="189"/>
        </w:trPr>
        <w:tc>
          <w:tcPr>
            <w:tcW w:w="5760" w:type="dxa"/>
          </w:tcPr>
          <w:p w14:paraId="2F8C2941" w14:textId="77777777"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Sunken Buoy Recovery</w:t>
            </w:r>
          </w:p>
        </w:tc>
      </w:tr>
      <w:tr w:rsidR="00417E0E" w14:paraId="047A2491" w14:textId="77777777" w:rsidTr="003C1018">
        <w:trPr>
          <w:trHeight w:val="189"/>
        </w:trPr>
        <w:tc>
          <w:tcPr>
            <w:tcW w:w="5760" w:type="dxa"/>
          </w:tcPr>
          <w:p w14:paraId="2E797494" w14:textId="77777777"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 xml:space="preserve">Drifting Buoy Recovery </w:t>
            </w:r>
          </w:p>
        </w:tc>
      </w:tr>
      <w:tr w:rsidR="00417E0E" w14:paraId="1DBC56DA" w14:textId="77777777" w:rsidTr="003C1018">
        <w:trPr>
          <w:trHeight w:val="189"/>
        </w:trPr>
        <w:tc>
          <w:tcPr>
            <w:tcW w:w="5760" w:type="dxa"/>
          </w:tcPr>
          <w:p w14:paraId="5CD97723" w14:textId="550C2F8B"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Beached Buoy Recovery</w:t>
            </w:r>
            <w:r w:rsidR="009450A5">
              <w:rPr>
                <w:rFonts w:ascii="Calibri" w:eastAsia="SimSun" w:hAnsi="Calibri"/>
                <w:lang w:val="en-US" w:eastAsia="zh-CN"/>
              </w:rPr>
              <w:t>.</w:t>
            </w:r>
          </w:p>
        </w:tc>
      </w:tr>
      <w:tr w:rsidR="00417E0E" w14:paraId="496E308E" w14:textId="77777777" w:rsidTr="003C1018">
        <w:trPr>
          <w:trHeight w:val="189"/>
        </w:trPr>
        <w:tc>
          <w:tcPr>
            <w:tcW w:w="5760" w:type="dxa"/>
          </w:tcPr>
          <w:p w14:paraId="5D5CBA91" w14:textId="708B6F0D"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Obstructions and Hazards to Navigation</w:t>
            </w:r>
            <w:r w:rsidR="00E3209C">
              <w:rPr>
                <w:rFonts w:ascii="Calibri" w:eastAsia="SimSun" w:hAnsi="Calibri"/>
                <w:lang w:val="en-US" w:eastAsia="zh-CN"/>
              </w:rPr>
              <w:t>.</w:t>
            </w:r>
          </w:p>
        </w:tc>
      </w:tr>
      <w:tr w:rsidR="00417E0E" w14:paraId="5917ABDD" w14:textId="77777777" w:rsidTr="003C1018">
        <w:trPr>
          <w:trHeight w:val="189"/>
        </w:trPr>
        <w:tc>
          <w:tcPr>
            <w:tcW w:w="5760" w:type="dxa"/>
          </w:tcPr>
          <w:p w14:paraId="2349964C" w14:textId="77E1D080"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Diving Operations</w:t>
            </w:r>
            <w:r w:rsidR="00E3209C">
              <w:rPr>
                <w:rFonts w:ascii="Calibri" w:eastAsia="SimSun" w:hAnsi="Calibri"/>
                <w:lang w:val="en-US" w:eastAsia="zh-CN"/>
              </w:rPr>
              <w:t>.</w:t>
            </w:r>
          </w:p>
        </w:tc>
      </w:tr>
      <w:tr w:rsidR="00417E0E" w14:paraId="4F7197E9" w14:textId="77777777" w:rsidTr="003C1018">
        <w:trPr>
          <w:trHeight w:val="189"/>
        </w:trPr>
        <w:tc>
          <w:tcPr>
            <w:tcW w:w="5760" w:type="dxa"/>
          </w:tcPr>
          <w:p w14:paraId="7C291758" w14:textId="4359D86A"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Drones and R</w:t>
            </w:r>
            <w:r w:rsidR="000D2A36">
              <w:rPr>
                <w:rFonts w:ascii="Calibri" w:eastAsia="SimSun" w:hAnsi="Calibri"/>
                <w:lang w:val="en-US" w:eastAsia="zh-CN"/>
              </w:rPr>
              <w:t>emotely Operated Vehicles (R</w:t>
            </w:r>
            <w:r>
              <w:rPr>
                <w:rFonts w:ascii="Calibri" w:eastAsia="SimSun" w:hAnsi="Calibri"/>
                <w:lang w:val="en-US" w:eastAsia="zh-CN"/>
              </w:rPr>
              <w:t>OVs</w:t>
            </w:r>
            <w:r w:rsidR="000D2A36">
              <w:rPr>
                <w:rFonts w:ascii="Calibri" w:eastAsia="SimSun" w:hAnsi="Calibri"/>
                <w:lang w:val="en-US" w:eastAsia="zh-CN"/>
              </w:rPr>
              <w:t>)</w:t>
            </w:r>
            <w:r w:rsidR="00E3209C">
              <w:rPr>
                <w:rFonts w:ascii="Calibri" w:eastAsia="SimSun" w:hAnsi="Calibri"/>
                <w:lang w:val="en-US" w:eastAsia="zh-CN"/>
              </w:rPr>
              <w:t>.</w:t>
            </w:r>
          </w:p>
        </w:tc>
      </w:tr>
      <w:tr w:rsidR="00417E0E" w14:paraId="76537FB3" w14:textId="77777777" w:rsidTr="003C1018">
        <w:trPr>
          <w:trHeight w:val="189"/>
        </w:trPr>
        <w:tc>
          <w:tcPr>
            <w:tcW w:w="5760" w:type="dxa"/>
          </w:tcPr>
          <w:p w14:paraId="53DD92BF" w14:textId="06D58DF7"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Hydrographic and AtoN Surveys</w:t>
            </w:r>
            <w:r w:rsidR="00E3209C">
              <w:rPr>
                <w:rFonts w:ascii="Calibri" w:eastAsia="SimSun" w:hAnsi="Calibri"/>
                <w:lang w:val="en-US" w:eastAsia="zh-CN"/>
              </w:rPr>
              <w:t>.</w:t>
            </w:r>
          </w:p>
        </w:tc>
      </w:tr>
      <w:tr w:rsidR="00417E0E" w14:paraId="30A0F6A1" w14:textId="77777777" w:rsidTr="003C1018">
        <w:trPr>
          <w:trHeight w:val="189"/>
        </w:trPr>
        <w:tc>
          <w:tcPr>
            <w:tcW w:w="5760" w:type="dxa"/>
          </w:tcPr>
          <w:p w14:paraId="7C56FFD1" w14:textId="72DA38E5"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Construction of fixed AtoN Structures</w:t>
            </w:r>
            <w:r w:rsidR="00E3209C">
              <w:rPr>
                <w:rFonts w:ascii="Calibri" w:eastAsia="SimSun" w:hAnsi="Calibri"/>
                <w:lang w:val="en-US" w:eastAsia="zh-CN"/>
              </w:rPr>
              <w:t>.</w:t>
            </w:r>
          </w:p>
        </w:tc>
      </w:tr>
      <w:tr w:rsidR="00417E0E" w14:paraId="7F508677" w14:textId="77777777" w:rsidTr="003C1018">
        <w:trPr>
          <w:trHeight w:val="189"/>
        </w:trPr>
        <w:tc>
          <w:tcPr>
            <w:tcW w:w="5760" w:type="dxa"/>
          </w:tcPr>
          <w:p w14:paraId="2A224226" w14:textId="156B8D5B"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Operating in Strong Currents and Heavy Seas</w:t>
            </w:r>
            <w:r w:rsidR="00E3209C">
              <w:rPr>
                <w:rFonts w:ascii="Calibri" w:eastAsia="SimSun" w:hAnsi="Calibri"/>
                <w:lang w:val="en-US" w:eastAsia="zh-CN"/>
              </w:rPr>
              <w:t>.</w:t>
            </w:r>
          </w:p>
        </w:tc>
      </w:tr>
      <w:tr w:rsidR="00417E0E" w14:paraId="6AD9D94B" w14:textId="77777777" w:rsidTr="003C1018">
        <w:trPr>
          <w:trHeight w:val="189"/>
        </w:trPr>
        <w:tc>
          <w:tcPr>
            <w:tcW w:w="5760" w:type="dxa"/>
          </w:tcPr>
          <w:p w14:paraId="4F437B31" w14:textId="1CB43D35"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Towing Operations</w:t>
            </w:r>
            <w:r w:rsidR="00E3209C">
              <w:rPr>
                <w:rFonts w:ascii="Calibri" w:eastAsia="SimSun" w:hAnsi="Calibri"/>
                <w:lang w:val="en-US" w:eastAsia="zh-CN"/>
              </w:rPr>
              <w:t>.</w:t>
            </w:r>
          </w:p>
        </w:tc>
      </w:tr>
      <w:tr w:rsidR="00417E0E" w14:paraId="2D26785B" w14:textId="77777777" w:rsidTr="003C1018">
        <w:trPr>
          <w:trHeight w:val="189"/>
        </w:trPr>
        <w:tc>
          <w:tcPr>
            <w:tcW w:w="5760" w:type="dxa"/>
          </w:tcPr>
          <w:p w14:paraId="427211ED" w14:textId="17C875B9"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Ice Breaking</w:t>
            </w:r>
            <w:r w:rsidR="000D2A36">
              <w:rPr>
                <w:rFonts w:ascii="Calibri" w:eastAsia="SimSun" w:hAnsi="Calibri"/>
                <w:lang w:val="en-US" w:eastAsia="zh-CN"/>
              </w:rPr>
              <w:t>.</w:t>
            </w:r>
          </w:p>
        </w:tc>
      </w:tr>
      <w:tr w:rsidR="00417E0E" w14:paraId="42843E6D" w14:textId="77777777" w:rsidTr="003C1018">
        <w:trPr>
          <w:trHeight w:val="189"/>
        </w:trPr>
        <w:tc>
          <w:tcPr>
            <w:tcW w:w="5760" w:type="dxa"/>
            <w:hideMark/>
          </w:tcPr>
          <w:p w14:paraId="37E40AEF" w14:textId="4C86A00B" w:rsidR="00417E0E" w:rsidRDefault="00417E0E" w:rsidP="00757A6A">
            <w:pPr>
              <w:pStyle w:val="BodyText"/>
              <w:numPr>
                <w:ilvl w:val="0"/>
                <w:numId w:val="35"/>
              </w:numPr>
              <w:ind w:left="1427"/>
              <w:rPr>
                <w:rFonts w:ascii="Calibri" w:eastAsia="SimSun" w:hAnsi="Calibri"/>
                <w:lang w:val="en-US" w:eastAsia="zh-CN"/>
              </w:rPr>
            </w:pPr>
            <w:r>
              <w:rPr>
                <w:rFonts w:ascii="Calibri" w:eastAsia="SimSun" w:hAnsi="Calibri"/>
                <w:lang w:val="en-US" w:eastAsia="zh-CN"/>
              </w:rPr>
              <w:t>Alongside operation (fixed mark/</w:t>
            </w:r>
            <w:proofErr w:type="gramStart"/>
            <w:r>
              <w:rPr>
                <w:rFonts w:ascii="Calibri" w:eastAsia="SimSun" w:hAnsi="Calibri"/>
                <w:lang w:val="en-US" w:eastAsia="zh-CN"/>
              </w:rPr>
              <w:t>off-shore</w:t>
            </w:r>
            <w:proofErr w:type="gramEnd"/>
            <w:r>
              <w:rPr>
                <w:rFonts w:ascii="Calibri" w:eastAsia="SimSun" w:hAnsi="Calibri"/>
                <w:lang w:val="en-US" w:eastAsia="zh-CN"/>
              </w:rPr>
              <w:t xml:space="preserve"> structure)</w:t>
            </w:r>
            <w:r w:rsidR="00A1231E">
              <w:rPr>
                <w:rFonts w:ascii="Calibri" w:eastAsia="SimSun" w:hAnsi="Calibri"/>
                <w:lang w:val="en-US" w:eastAsia="zh-CN"/>
              </w:rPr>
              <w:t>.</w:t>
            </w:r>
          </w:p>
        </w:tc>
      </w:tr>
    </w:tbl>
    <w:commentRangeEnd w:id="183"/>
    <w:p w14:paraId="7AC5FFDE" w14:textId="65F6B7A1" w:rsidR="00C62F82" w:rsidRDefault="005C0213" w:rsidP="00A1231E">
      <w:pPr>
        <w:pStyle w:val="ListParagraph"/>
        <w:rPr>
          <w:sz w:val="22"/>
          <w:lang w:val="en-US" w:eastAsia="zh-CN"/>
        </w:rPr>
      </w:pPr>
      <w:r>
        <w:rPr>
          <w:rStyle w:val="CommentReference"/>
        </w:rPr>
        <w:commentReference w:id="183"/>
      </w:r>
    </w:p>
    <w:p w14:paraId="4EC3C9E8" w14:textId="77777777" w:rsidR="00814377" w:rsidRPr="00814377" w:rsidRDefault="00814377" w:rsidP="00814377">
      <w:pPr>
        <w:rPr>
          <w:sz w:val="22"/>
          <w:lang w:val="en-US" w:eastAsia="zh-CN"/>
        </w:rPr>
      </w:pPr>
    </w:p>
    <w:p w14:paraId="6CC21D22" w14:textId="77F0CBFF" w:rsidR="0048031A" w:rsidRDefault="0048031A" w:rsidP="0048031A">
      <w:pPr>
        <w:pStyle w:val="Heading1"/>
        <w:keepLines w:val="0"/>
        <w:tabs>
          <w:tab w:val="clear" w:pos="0"/>
          <w:tab w:val="left" w:pos="567"/>
        </w:tabs>
        <w:spacing w:after="240" w:line="240" w:lineRule="auto"/>
        <w:ind w:left="567" w:hanging="567"/>
        <w:rPr>
          <w:sz w:val="24"/>
        </w:rPr>
      </w:pPr>
      <w:bookmarkStart w:id="184" w:name="_Toc179360278"/>
      <w:r>
        <w:t>Reference</w:t>
      </w:r>
      <w:r w:rsidR="00BF038F">
        <w:t>s</w:t>
      </w:r>
      <w:bookmarkEnd w:id="184"/>
    </w:p>
    <w:p w14:paraId="6DE48035" w14:textId="77777777" w:rsidR="0048031A" w:rsidRPr="00C125A8" w:rsidRDefault="0048031A" w:rsidP="00E80805">
      <w:pPr>
        <w:pStyle w:val="References"/>
        <w:numPr>
          <w:ilvl w:val="0"/>
          <w:numId w:val="20"/>
        </w:numPr>
        <w:tabs>
          <w:tab w:val="clear" w:pos="0"/>
        </w:tabs>
        <w:rPr>
          <w:rFonts w:ascii="Calibri" w:hAnsi="Calibri"/>
          <w:szCs w:val="22"/>
        </w:rPr>
      </w:pPr>
      <w:r w:rsidRPr="00C125A8">
        <w:rPr>
          <w:rFonts w:ascii="Calibri" w:hAnsi="Calibri"/>
          <w:szCs w:val="22"/>
        </w:rPr>
        <w:t>R0118 (O-118) THE RECORDING OF AIDS TO NAVIGATION POSITIONS</w:t>
      </w:r>
    </w:p>
    <w:p w14:paraId="72176FF4" w14:textId="77777777" w:rsidR="0048031A" w:rsidRPr="00C125A8" w:rsidRDefault="0048031A" w:rsidP="00E80805">
      <w:pPr>
        <w:pStyle w:val="References"/>
        <w:numPr>
          <w:ilvl w:val="0"/>
          <w:numId w:val="20"/>
        </w:numPr>
        <w:tabs>
          <w:tab w:val="clear" w:pos="0"/>
        </w:tabs>
        <w:rPr>
          <w:rFonts w:ascii="Calibri" w:hAnsi="Calibri"/>
          <w:szCs w:val="22"/>
          <w:lang w:eastAsia="de-DE"/>
        </w:rPr>
      </w:pPr>
      <w:r w:rsidRPr="00C125A8">
        <w:rPr>
          <w:rFonts w:ascii="Calibri" w:hAnsi="Calibri"/>
          <w:szCs w:val="22"/>
        </w:rPr>
        <w:t>G1035 AVAILABILITY AND RELIABILITY OF AIDS TO NAVIGATION ‐ THEORY AND EXAMPLES</w:t>
      </w:r>
    </w:p>
    <w:p w14:paraId="5F4E51EA" w14:textId="3E6594BD" w:rsidR="004F23C7" w:rsidRPr="00C125A8" w:rsidRDefault="00A0103B" w:rsidP="00E80805">
      <w:pPr>
        <w:pStyle w:val="References"/>
        <w:numPr>
          <w:ilvl w:val="0"/>
          <w:numId w:val="20"/>
        </w:numPr>
        <w:tabs>
          <w:tab w:val="clear" w:pos="0"/>
        </w:tabs>
        <w:rPr>
          <w:rFonts w:ascii="Calibri" w:hAnsi="Calibri"/>
          <w:szCs w:val="22"/>
          <w:lang w:eastAsia="de-DE"/>
        </w:rPr>
      </w:pPr>
      <w:r>
        <w:rPr>
          <w:rFonts w:ascii="Calibri" w:hAnsi="Calibri"/>
          <w:szCs w:val="22"/>
        </w:rPr>
        <w:t>G1099 HYDROSTATIC DESIGN OF BUOYS</w:t>
      </w:r>
    </w:p>
    <w:p w14:paraId="00190C23" w14:textId="117E1C18" w:rsidR="007810D6" w:rsidRPr="00C125A8" w:rsidRDefault="007810D6" w:rsidP="00E80805">
      <w:pPr>
        <w:pStyle w:val="References"/>
        <w:numPr>
          <w:ilvl w:val="0"/>
          <w:numId w:val="20"/>
        </w:numPr>
        <w:tabs>
          <w:tab w:val="clear" w:pos="0"/>
        </w:tabs>
        <w:rPr>
          <w:rFonts w:ascii="Calibri" w:hAnsi="Calibri"/>
          <w:szCs w:val="22"/>
          <w:lang w:eastAsia="de-DE"/>
        </w:rPr>
      </w:pPr>
      <w:r w:rsidRPr="00C125A8">
        <w:rPr>
          <w:rFonts w:ascii="Calibri" w:hAnsi="Calibri"/>
          <w:szCs w:val="22"/>
        </w:rPr>
        <w:t xml:space="preserve">G1077 </w:t>
      </w:r>
      <w:r w:rsidR="00D4651D" w:rsidRPr="00C125A8">
        <w:rPr>
          <w:rFonts w:ascii="Calibri" w:hAnsi="Calibri"/>
          <w:szCs w:val="22"/>
        </w:rPr>
        <w:t xml:space="preserve">MAINTENANCE </w:t>
      </w:r>
      <w:r w:rsidR="00512178" w:rsidRPr="00C125A8">
        <w:rPr>
          <w:rFonts w:ascii="Calibri" w:hAnsi="Calibri"/>
          <w:szCs w:val="22"/>
        </w:rPr>
        <w:t>OF AtoN</w:t>
      </w:r>
    </w:p>
    <w:p w14:paraId="283FFA5B" w14:textId="5FA5F408" w:rsidR="00C32C2A" w:rsidRPr="00C125A8" w:rsidRDefault="00C32C2A" w:rsidP="00E80805">
      <w:pPr>
        <w:pStyle w:val="References"/>
        <w:numPr>
          <w:ilvl w:val="0"/>
          <w:numId w:val="20"/>
        </w:numPr>
        <w:tabs>
          <w:tab w:val="clear" w:pos="0"/>
        </w:tabs>
        <w:rPr>
          <w:rFonts w:asciiTheme="minorHAnsi" w:hAnsiTheme="minorHAnsi" w:cstheme="minorHAnsi"/>
          <w:szCs w:val="22"/>
          <w:lang w:eastAsia="de-DE"/>
        </w:rPr>
      </w:pPr>
      <w:r w:rsidRPr="00C125A8">
        <w:rPr>
          <w:rFonts w:asciiTheme="minorHAnsi" w:hAnsiTheme="minorHAnsi" w:cstheme="minorHAnsi"/>
          <w:szCs w:val="22"/>
          <w:lang w:val="en-US" w:eastAsia="zh-CN"/>
        </w:rPr>
        <w:t>G1066</w:t>
      </w:r>
      <w:r w:rsidR="00B93565" w:rsidRPr="00C125A8">
        <w:rPr>
          <w:rFonts w:asciiTheme="minorHAnsi" w:hAnsiTheme="minorHAnsi" w:cstheme="minorHAnsi"/>
          <w:szCs w:val="22"/>
          <w:lang w:val="en-US" w:eastAsia="zh-CN"/>
        </w:rPr>
        <w:t xml:space="preserve"> </w:t>
      </w:r>
      <w:r w:rsidR="00512178" w:rsidRPr="00C125A8">
        <w:rPr>
          <w:rFonts w:asciiTheme="minorHAnsi" w:hAnsiTheme="minorHAnsi" w:cstheme="minorHAnsi"/>
          <w:szCs w:val="22"/>
          <w:lang w:val="en-US" w:eastAsia="zh-CN"/>
        </w:rPr>
        <w:t>DESIGN OF FLOATING ATON MOORINGS</w:t>
      </w:r>
    </w:p>
    <w:p w14:paraId="09873804" w14:textId="77777777" w:rsidR="00FD22EC" w:rsidRPr="00C125A8" w:rsidRDefault="001737EB" w:rsidP="00FD22EC">
      <w:pPr>
        <w:pStyle w:val="References"/>
        <w:numPr>
          <w:ilvl w:val="0"/>
          <w:numId w:val="20"/>
        </w:numPr>
        <w:tabs>
          <w:tab w:val="clear" w:pos="0"/>
        </w:tabs>
        <w:rPr>
          <w:rFonts w:asciiTheme="minorHAnsi" w:hAnsiTheme="minorHAnsi" w:cstheme="minorHAnsi"/>
          <w:szCs w:val="22"/>
          <w:lang w:eastAsia="de-DE"/>
        </w:rPr>
      </w:pPr>
      <w:r w:rsidRPr="00C125A8">
        <w:rPr>
          <w:rFonts w:asciiTheme="minorHAnsi" w:hAnsiTheme="minorHAnsi" w:cstheme="minorHAnsi"/>
          <w:szCs w:val="22"/>
          <w:lang w:val="en-US" w:eastAsia="zh-CN"/>
        </w:rPr>
        <w:t>G1092 SAFETY MANAGEMENT FOR A</w:t>
      </w:r>
      <w:r w:rsidR="0096300A" w:rsidRPr="00C125A8">
        <w:rPr>
          <w:rFonts w:asciiTheme="minorHAnsi" w:hAnsiTheme="minorHAnsi" w:cstheme="minorHAnsi"/>
          <w:szCs w:val="22"/>
          <w:lang w:val="en-US" w:eastAsia="zh-CN"/>
        </w:rPr>
        <w:t>t</w:t>
      </w:r>
      <w:r w:rsidRPr="00C125A8">
        <w:rPr>
          <w:rFonts w:asciiTheme="minorHAnsi" w:hAnsiTheme="minorHAnsi" w:cstheme="minorHAnsi"/>
          <w:szCs w:val="22"/>
          <w:lang w:val="en-US" w:eastAsia="zh-CN"/>
        </w:rPr>
        <w:t xml:space="preserve">oN </w:t>
      </w:r>
      <w:r w:rsidR="0096300A" w:rsidRPr="00C125A8">
        <w:rPr>
          <w:rFonts w:asciiTheme="minorHAnsi" w:hAnsiTheme="minorHAnsi" w:cstheme="minorHAnsi"/>
          <w:szCs w:val="22"/>
          <w:lang w:val="en-US" w:eastAsia="zh-CN"/>
        </w:rPr>
        <w:t>ACTIVITIES</w:t>
      </w:r>
    </w:p>
    <w:p w14:paraId="7539A11A" w14:textId="1B2585B5" w:rsidR="000E0AA0" w:rsidRPr="007B0066" w:rsidRDefault="000E0AA0" w:rsidP="00FD22EC">
      <w:pPr>
        <w:pStyle w:val="References"/>
        <w:numPr>
          <w:ilvl w:val="0"/>
          <w:numId w:val="20"/>
        </w:numPr>
        <w:tabs>
          <w:tab w:val="clear" w:pos="0"/>
        </w:tabs>
        <w:rPr>
          <w:rFonts w:asciiTheme="minorHAnsi" w:hAnsiTheme="minorHAnsi" w:cstheme="minorHAnsi"/>
          <w:szCs w:val="22"/>
          <w:lang w:eastAsia="de-DE"/>
        </w:rPr>
      </w:pPr>
      <w:r w:rsidRPr="00C125A8">
        <w:rPr>
          <w:rFonts w:asciiTheme="minorHAnsi" w:hAnsiTheme="minorHAnsi" w:cstheme="minorHAnsi"/>
          <w:szCs w:val="22"/>
          <w:lang w:val="en-US" w:eastAsia="zh-CN"/>
        </w:rPr>
        <w:t>G11</w:t>
      </w:r>
      <w:r w:rsidR="00E152CD" w:rsidRPr="00C125A8">
        <w:rPr>
          <w:rFonts w:asciiTheme="minorHAnsi" w:hAnsiTheme="minorHAnsi" w:cstheme="minorHAnsi"/>
          <w:szCs w:val="22"/>
          <w:lang w:val="en-US" w:eastAsia="zh-CN"/>
        </w:rPr>
        <w:t xml:space="preserve">27 SYSTEMS AND SERVICES </w:t>
      </w:r>
      <w:r w:rsidR="00FD22EC" w:rsidRPr="00C125A8">
        <w:rPr>
          <w:rFonts w:asciiTheme="minorHAnsi" w:hAnsiTheme="minorHAnsi" w:cstheme="minorHAnsi"/>
          <w:szCs w:val="22"/>
          <w:lang w:val="en-US" w:eastAsia="zh-CN"/>
        </w:rPr>
        <w:t>FOR ACCURACY POSITIONING AND RANGING</w:t>
      </w:r>
    </w:p>
    <w:p w14:paraId="1173DE8D" w14:textId="353B4BD5" w:rsidR="007B0066" w:rsidRPr="00C125A8" w:rsidRDefault="007B0066" w:rsidP="00FD22EC">
      <w:pPr>
        <w:pStyle w:val="References"/>
        <w:numPr>
          <w:ilvl w:val="0"/>
          <w:numId w:val="20"/>
        </w:numPr>
        <w:tabs>
          <w:tab w:val="clear" w:pos="0"/>
        </w:tabs>
        <w:rPr>
          <w:rFonts w:asciiTheme="minorHAnsi" w:hAnsiTheme="minorHAnsi" w:cstheme="minorHAnsi"/>
          <w:szCs w:val="22"/>
          <w:lang w:eastAsia="de-DE"/>
        </w:rPr>
      </w:pPr>
      <w:r>
        <w:rPr>
          <w:rFonts w:asciiTheme="minorHAnsi" w:hAnsiTheme="minorHAnsi" w:cstheme="minorHAnsi"/>
          <w:szCs w:val="22"/>
          <w:lang w:val="en-US" w:eastAsia="zh-CN"/>
        </w:rPr>
        <w:t xml:space="preserve">G1173 </w:t>
      </w:r>
      <w:r w:rsidR="00814377">
        <w:rPr>
          <w:rFonts w:asciiTheme="minorHAnsi" w:hAnsiTheme="minorHAnsi" w:cstheme="minorHAnsi"/>
          <w:szCs w:val="22"/>
          <w:lang w:val="en-US" w:eastAsia="zh-CN"/>
        </w:rPr>
        <w:t xml:space="preserve">ATON TRAINING AND AWARENESS FOR MARINERS </w:t>
      </w:r>
    </w:p>
    <w:p w14:paraId="50D2B495" w14:textId="77777777" w:rsidR="00854BCE" w:rsidRPr="00F55AD7" w:rsidRDefault="00646AFD" w:rsidP="00646AFD">
      <w:pPr>
        <w:pStyle w:val="Heading1"/>
        <w:rPr>
          <w:caps w:val="0"/>
        </w:rPr>
      </w:pPr>
      <w:bookmarkStart w:id="185" w:name="_Toc60408128"/>
      <w:bookmarkStart w:id="186" w:name="_Toc179360284"/>
      <w:r w:rsidRPr="00F55AD7">
        <w:rPr>
          <w:caps w:val="0"/>
        </w:rPr>
        <w:lastRenderedPageBreak/>
        <w:t>DEFINITIONS</w:t>
      </w:r>
      <w:bookmarkEnd w:id="185"/>
      <w:bookmarkEnd w:id="186"/>
    </w:p>
    <w:p w14:paraId="3E668F7F" w14:textId="77777777" w:rsidR="00646AFD" w:rsidRPr="00F55AD7" w:rsidRDefault="00646AFD" w:rsidP="00646AFD">
      <w:pPr>
        <w:pStyle w:val="Heading1separationline"/>
      </w:pPr>
    </w:p>
    <w:p w14:paraId="7F9BCD08" w14:textId="77777777" w:rsidR="00933EE0" w:rsidRDefault="00C843AC" w:rsidP="00827301">
      <w:pPr>
        <w:pStyle w:val="BodyText"/>
      </w:pPr>
      <w:bookmarkStart w:id="187" w:name="_Hlk59209504"/>
      <w:r w:rsidRPr="00C843AC">
        <w:rPr>
          <w:rStyle w:val="BodyTextChar"/>
        </w:rPr>
        <w:t xml:space="preserve">The definitions of terms used in this Guideline can be found in the </w:t>
      </w:r>
      <w:r w:rsidRPr="00E51C33">
        <w:rPr>
          <w:rStyle w:val="BodyTextChar"/>
          <w:i/>
          <w:iCs/>
        </w:rPr>
        <w:t>International Dictionary of Marine Aids to Navigation</w:t>
      </w:r>
      <w:r w:rsidRPr="00C843AC">
        <w:rPr>
          <w:rStyle w:val="BodyTextChar"/>
        </w:rPr>
        <w:t xml:space="preserve"> (IALA Dictionary) at </w:t>
      </w:r>
      <w:hyperlink r:id="rId29" w:history="1">
        <w:r w:rsidRPr="00C843AC">
          <w:rPr>
            <w:rStyle w:val="BodyTextChar"/>
          </w:rPr>
          <w:t>http://www.iala-aism.org/wiki/dictionary</w:t>
        </w:r>
      </w:hyperlink>
      <w:r>
        <w:rPr>
          <w:rStyle w:val="BodyTextChar"/>
        </w:rPr>
        <w:t xml:space="preserve"> </w:t>
      </w:r>
      <w:r w:rsidRPr="00C843AC">
        <w:rPr>
          <w:rStyle w:val="BodyTextChar"/>
        </w:rPr>
        <w:t xml:space="preserve">and were checked as correct at the time of going to print. </w:t>
      </w:r>
      <w:r>
        <w:rPr>
          <w:rStyle w:val="BodyTextChar"/>
        </w:rPr>
        <w:t xml:space="preserve"> </w:t>
      </w:r>
      <w:r w:rsidRPr="00C843AC">
        <w:rPr>
          <w:rStyle w:val="BodyTextChar"/>
        </w:rPr>
        <w:t>Where conflict arises, the IALA Dictionary should be considered as</w:t>
      </w:r>
      <w:r w:rsidRPr="00C843AC">
        <w:t xml:space="preserve"> the authoritative source of definitions used in IALA documents.</w:t>
      </w:r>
    </w:p>
    <w:p w14:paraId="17159A34" w14:textId="77777777" w:rsidR="00E5035D" w:rsidRDefault="00E5035D" w:rsidP="00827301">
      <w:pPr>
        <w:pStyle w:val="BodyText"/>
      </w:pPr>
    </w:p>
    <w:p w14:paraId="32C97EC1" w14:textId="77777777" w:rsidR="00AD12E6" w:rsidRDefault="00AD12E6" w:rsidP="00AD12E6">
      <w:pPr>
        <w:pStyle w:val="Heading1"/>
      </w:pPr>
      <w:bookmarkStart w:id="188" w:name="_Toc60408129"/>
      <w:bookmarkStart w:id="189" w:name="_Toc179360285"/>
      <w:bookmarkStart w:id="190" w:name="_Hlk59202516"/>
      <w:bookmarkEnd w:id="187"/>
      <w:r>
        <w:t>abbreviations</w:t>
      </w:r>
      <w:bookmarkEnd w:id="188"/>
      <w:bookmarkEnd w:id="189"/>
    </w:p>
    <w:p w14:paraId="77107EFD" w14:textId="77777777" w:rsidR="00AD12E6" w:rsidRDefault="00AD12E6" w:rsidP="00AD12E6">
      <w:pPr>
        <w:pStyle w:val="Heading1separationline"/>
      </w:pPr>
    </w:p>
    <w:p w14:paraId="4EE497AF" w14:textId="77777777" w:rsidR="001D11AC" w:rsidRPr="001D11AC" w:rsidRDefault="001D11AC" w:rsidP="005F1314">
      <w:pPr>
        <w:pStyle w:val="BodyText"/>
      </w:pPr>
      <w:r w:rsidRPr="001D11AC">
        <w:t xml:space="preserve">This section should be typed with the </w:t>
      </w:r>
      <w:r w:rsidRPr="001D11AC">
        <w:rPr>
          <w:b/>
          <w:bCs/>
        </w:rPr>
        <w:t>A</w:t>
      </w:r>
      <w:r w:rsidR="00AD12E6">
        <w:rPr>
          <w:b/>
          <w:bCs/>
        </w:rPr>
        <w:t>bbreviations</w:t>
      </w:r>
      <w:r w:rsidRPr="001D11AC">
        <w:t xml:space="preserve"> style. The acronym or initialism is typed and then tab is pressed so that the style inserts the appropriate tabs and paragraph spacings e.g.:</w:t>
      </w:r>
    </w:p>
    <w:p w14:paraId="5512268D" w14:textId="331D89F5" w:rsidR="00D37603" w:rsidRDefault="002D5E07" w:rsidP="005F1314">
      <w:pPr>
        <w:pStyle w:val="Abbreviations"/>
      </w:pPr>
      <w:r>
        <w:t>AtoN</w:t>
      </w:r>
      <w:r w:rsidR="00D37603">
        <w:tab/>
        <w:t>Marine Aids to Navigation</w:t>
      </w:r>
    </w:p>
    <w:p w14:paraId="350961A5" w14:textId="77777777" w:rsidR="00D37603" w:rsidRDefault="00D37603" w:rsidP="00D37603">
      <w:pPr>
        <w:pStyle w:val="Abbreviations"/>
      </w:pPr>
      <w:r w:rsidRPr="008B6F5E">
        <w:rPr>
          <w:highlight w:val="yellow"/>
        </w:rPr>
        <w:t>ROV</w:t>
      </w:r>
      <w:r>
        <w:tab/>
        <w:t>Remotely Operated Vehicle</w:t>
      </w:r>
    </w:p>
    <w:p w14:paraId="2E2BE35B" w14:textId="77777777" w:rsidR="00DC5054" w:rsidRDefault="00DC5054" w:rsidP="00DC5054">
      <w:pPr>
        <w:pStyle w:val="Abbreviations"/>
        <w:rPr>
          <w:ins w:id="191" w:author="Eng Soon Aw" w:date="2024-10-24T07:33:00Z" w16du:dateUtc="2024-10-23T23:33:00Z"/>
        </w:rPr>
      </w:pPr>
      <w:ins w:id="192" w:author="Eng Soon Aw" w:date="2024-10-24T07:33:00Z" w16du:dateUtc="2024-10-23T23:33:00Z">
        <w:r>
          <w:t>STCW</w:t>
        </w:r>
        <w:r>
          <w:tab/>
        </w:r>
        <w:r>
          <w:rPr>
            <w:rFonts w:asciiTheme="majorHAnsi" w:hAnsiTheme="majorHAnsi" w:cstheme="majorHAnsi"/>
            <w:lang w:eastAsia="zh-CN"/>
          </w:rPr>
          <w:t>Standards of Training, Certification and Watchkeeping for Seafarers</w:t>
        </w:r>
      </w:ins>
    </w:p>
    <w:p w14:paraId="329C0471" w14:textId="6A772400" w:rsidR="001D11AC" w:rsidRPr="005F1314" w:rsidRDefault="00DC2171" w:rsidP="00B02126">
      <w:pPr>
        <w:pStyle w:val="Abbreviations"/>
      </w:pPr>
      <w:r>
        <w:t>WWA</w:t>
      </w:r>
      <w:r>
        <w:tab/>
      </w:r>
      <w:proofErr w:type="gramStart"/>
      <w:r w:rsidR="00366A0D">
        <w:t>World Wide</w:t>
      </w:r>
      <w:proofErr w:type="gramEnd"/>
      <w:r w:rsidR="00366A0D">
        <w:t xml:space="preserve"> Academy</w:t>
      </w:r>
    </w:p>
    <w:p w14:paraId="26634429" w14:textId="77777777" w:rsidR="001D11AC" w:rsidRDefault="001D11AC" w:rsidP="005F1314">
      <w:pPr>
        <w:pStyle w:val="Abbreviations"/>
        <w:rPr>
          <w:ins w:id="193" w:author="Eng Soon Aw" w:date="2024-10-24T07:33:00Z" w16du:dateUtc="2024-10-23T23:33:00Z"/>
        </w:rPr>
      </w:pPr>
      <w:r w:rsidRPr="005F1314">
        <w:t>VTS</w:t>
      </w:r>
      <w:r w:rsidRPr="005F1314">
        <w:tab/>
        <w:t>Vessel Traffic Services</w:t>
      </w:r>
    </w:p>
    <w:p w14:paraId="18EF36C0" w14:textId="77777777" w:rsidR="00DC5054" w:rsidRPr="005F1314" w:rsidRDefault="00DC5054" w:rsidP="005F1314">
      <w:pPr>
        <w:pStyle w:val="Abbreviations"/>
      </w:pPr>
    </w:p>
    <w:p w14:paraId="493A9BF5" w14:textId="77777777" w:rsidR="001D11AC" w:rsidRPr="001D11AC" w:rsidRDefault="001D11AC" w:rsidP="005F1314">
      <w:pPr>
        <w:pStyle w:val="BodyText"/>
      </w:pPr>
      <w:r w:rsidRPr="001D11AC">
        <w:t xml:space="preserve">The list should be typed in alphabetical order. The text automatically aligns as an indented paragraph until carriage return is hit and then the next </w:t>
      </w:r>
      <w:r w:rsidR="00AD12E6">
        <w:t>term</w:t>
      </w:r>
      <w:r w:rsidRPr="001D11AC">
        <w:t xml:space="preserve"> can be entered.</w:t>
      </w:r>
    </w:p>
    <w:p w14:paraId="687DCF48" w14:textId="77777777" w:rsidR="00224DAB" w:rsidRPr="00224DAB" w:rsidRDefault="00200579" w:rsidP="00574ADC">
      <w:pPr>
        <w:pStyle w:val="Heading1"/>
      </w:pPr>
      <w:bookmarkStart w:id="194" w:name="_Toc60408130"/>
      <w:bookmarkStart w:id="195" w:name="_Toc179360286"/>
      <w:bookmarkEnd w:id="190"/>
      <w:r>
        <w:t>references</w:t>
      </w:r>
      <w:bookmarkEnd w:id="194"/>
      <w:bookmarkEnd w:id="195"/>
    </w:p>
    <w:p w14:paraId="3D85EFB9" w14:textId="77777777" w:rsidR="00200579" w:rsidRDefault="00200579" w:rsidP="00200579">
      <w:pPr>
        <w:pStyle w:val="Heading1separationline"/>
      </w:pPr>
    </w:p>
    <w:p w14:paraId="564A5BA1" w14:textId="77777777" w:rsidR="00CF10E3" w:rsidRPr="00CF10E3" w:rsidRDefault="00CF10E3" w:rsidP="0022582A">
      <w:pPr>
        <w:pStyle w:val="BodyText"/>
      </w:pPr>
      <w:bookmarkStart w:id="196" w:name="_Hlk59209161"/>
      <w:r w:rsidRPr="00CF10E3">
        <w:t xml:space="preserve">References are sources directly referred to in the running text and should be given a sequential number, starting at 1. The reference number should be included as close to the referenced text as possible and included as a number within square brackets. </w:t>
      </w:r>
    </w:p>
    <w:p w14:paraId="7DAA1E01" w14:textId="77777777" w:rsidR="00CF10E3" w:rsidRPr="00CF10E3" w:rsidRDefault="00CF10E3" w:rsidP="0022582A">
      <w:pPr>
        <w:pStyle w:val="BodyText"/>
      </w:pPr>
      <w:bookmarkStart w:id="197" w:name="_Hlk60409076"/>
      <w:r w:rsidRPr="00CF10E3">
        <w:t xml:space="preserve">The reference should be listed in the References section in the following syntax using the </w:t>
      </w:r>
      <w:r w:rsidRPr="00CF10E3">
        <w:rPr>
          <w:b/>
          <w:bCs/>
        </w:rPr>
        <w:t>Reference</w:t>
      </w:r>
      <w:r w:rsidRPr="00CF10E3">
        <w:t xml:space="preserve"> </w:t>
      </w:r>
      <w:r w:rsidR="0022582A" w:rsidRPr="00456DE1">
        <w:rPr>
          <w:b/>
          <w:bCs/>
        </w:rPr>
        <w:t>list</w:t>
      </w:r>
      <w:r w:rsidR="0022582A">
        <w:t xml:space="preserve"> </w:t>
      </w:r>
      <w:r w:rsidRPr="00CF10E3">
        <w:t>style:</w:t>
      </w:r>
    </w:p>
    <w:p w14:paraId="024E097F" w14:textId="77777777" w:rsidR="005F1314" w:rsidRDefault="00A23CAC" w:rsidP="005F1314">
      <w:pPr>
        <w:pStyle w:val="BodyText"/>
        <w:jc w:val="center"/>
      </w:pPr>
      <w:r>
        <w:rPr>
          <w:rStyle w:val="BodyTextChar"/>
        </w:rPr>
        <w:t>[</w:t>
      </w:r>
      <w:r w:rsidR="0022582A">
        <w:rPr>
          <w:rStyle w:val="BodyTextChar"/>
        </w:rPr>
        <w:t xml:space="preserve">Author </w:t>
      </w:r>
      <w:r w:rsidR="00CF10E3" w:rsidRPr="00CF10E3">
        <w:rPr>
          <w:rStyle w:val="BodyTextChar"/>
        </w:rPr>
        <w:t>surname</w:t>
      </w:r>
      <w:r>
        <w:rPr>
          <w:rStyle w:val="BodyTextChar"/>
        </w:rPr>
        <w:t>,] &lt;</w:t>
      </w:r>
      <w:r w:rsidR="00CF10E3" w:rsidRPr="00CF10E3">
        <w:rPr>
          <w:rStyle w:val="BodyTextChar"/>
        </w:rPr>
        <w:t>space</w:t>
      </w:r>
      <w:r>
        <w:rPr>
          <w:rStyle w:val="BodyTextChar"/>
        </w:rPr>
        <w:t>&gt; [</w:t>
      </w:r>
      <w:r w:rsidR="00CF10E3" w:rsidRPr="00CF10E3">
        <w:rPr>
          <w:rStyle w:val="BodyTextChar"/>
        </w:rPr>
        <w:t>initial.</w:t>
      </w:r>
      <w:r>
        <w:rPr>
          <w:rStyle w:val="BodyTextChar"/>
        </w:rPr>
        <w:t>] &lt;</w:t>
      </w:r>
      <w:r w:rsidR="00CF10E3" w:rsidRPr="00CF10E3">
        <w:rPr>
          <w:rStyle w:val="BodyTextChar"/>
        </w:rPr>
        <w:t>space</w:t>
      </w:r>
      <w:r>
        <w:rPr>
          <w:rStyle w:val="BodyTextChar"/>
        </w:rPr>
        <w:t>&gt; [</w:t>
      </w:r>
      <w:r w:rsidR="00CF10E3" w:rsidRPr="00CF10E3">
        <w:rPr>
          <w:rStyle w:val="BodyTextChar"/>
        </w:rPr>
        <w:t>year</w:t>
      </w:r>
      <w:r>
        <w:rPr>
          <w:rStyle w:val="BodyTextChar"/>
        </w:rPr>
        <w:t>] &lt;</w:t>
      </w:r>
      <w:r w:rsidR="00CF10E3" w:rsidRPr="00CF10E3">
        <w:rPr>
          <w:rStyle w:val="BodyTextChar"/>
        </w:rPr>
        <w:t>space</w:t>
      </w:r>
      <w:r>
        <w:rPr>
          <w:rStyle w:val="BodyTextChar"/>
        </w:rPr>
        <w:t>&gt; [</w:t>
      </w:r>
      <w:r w:rsidR="0022582A">
        <w:rPr>
          <w:rStyle w:val="BodyTextChar"/>
        </w:rPr>
        <w:t>title</w:t>
      </w:r>
      <w:r w:rsidR="00CF10E3" w:rsidRPr="00CF10E3">
        <w:t>.</w:t>
      </w:r>
      <w:r>
        <w:t>]</w:t>
      </w:r>
    </w:p>
    <w:p w14:paraId="06CF0DCE" w14:textId="77777777" w:rsidR="00CF10E3" w:rsidRPr="00CF10E3" w:rsidRDefault="00CF10E3" w:rsidP="005F1314">
      <w:pPr>
        <w:pStyle w:val="BodyText"/>
        <w:jc w:val="left"/>
      </w:pPr>
      <w:r w:rsidRPr="00CF10E3">
        <w:t>For example:</w:t>
      </w:r>
    </w:p>
    <w:p w14:paraId="505141F3" w14:textId="77777777" w:rsidR="00CF10E3" w:rsidRPr="00CF10E3" w:rsidRDefault="00CF10E3" w:rsidP="0022582A">
      <w:pPr>
        <w:pStyle w:val="BodyText"/>
        <w:ind w:left="708"/>
      </w:pPr>
      <w:r w:rsidRPr="00CF10E3">
        <w:t xml:space="preserve">“Hawking also suggests ways that quantum mechanics can be combined with the theory of special relativity [1]. This text builds on his discussion of the instability of black holes described in </w:t>
      </w:r>
      <w:r w:rsidRPr="00CF10E3">
        <w:rPr>
          <w:i/>
          <w:iCs/>
        </w:rPr>
        <w:t>A Brief History of Time</w:t>
      </w:r>
      <w:r w:rsidR="00286250">
        <w:t xml:space="preserve"> [2].</w:t>
      </w:r>
      <w:r w:rsidRPr="00CF10E3">
        <w:t xml:space="preserve">” </w:t>
      </w:r>
    </w:p>
    <w:p w14:paraId="585BD4E4" w14:textId="77777777" w:rsidR="00CF10E3" w:rsidRPr="00CF10E3" w:rsidRDefault="00CF10E3" w:rsidP="0022582A">
      <w:pPr>
        <w:pStyle w:val="BodyText"/>
      </w:pPr>
      <w:r w:rsidRPr="00CF10E3">
        <w:t xml:space="preserve">should be included in the reference list as follows: </w:t>
      </w:r>
    </w:p>
    <w:p w14:paraId="560326A3" w14:textId="77777777" w:rsidR="00CF10E3" w:rsidRPr="00CF10E3" w:rsidRDefault="00CF10E3" w:rsidP="00CF10E3">
      <w:pPr>
        <w:pStyle w:val="Referencelist"/>
      </w:pPr>
      <w:bookmarkStart w:id="198" w:name="_Hlk58941431"/>
      <w:bookmarkStart w:id="199" w:name="_Hlk58941398"/>
      <w:bookmarkEnd w:id="197"/>
      <w:r w:rsidRPr="00CF10E3">
        <w:t>Hawking, S. (2001) The Universe in a Nutshell.</w:t>
      </w:r>
    </w:p>
    <w:p w14:paraId="51EE2610" w14:textId="77777777" w:rsidR="00CF10E3" w:rsidRDefault="00CF10E3" w:rsidP="00CF10E3">
      <w:pPr>
        <w:pStyle w:val="Referencelist"/>
      </w:pPr>
      <w:bookmarkStart w:id="200" w:name="_Hlk58941458"/>
      <w:bookmarkEnd w:id="198"/>
      <w:r w:rsidRPr="00CF10E3">
        <w:t>Hawking, S. (1988) A Brief History of Time.</w:t>
      </w:r>
    </w:p>
    <w:bookmarkEnd w:id="199"/>
    <w:bookmarkEnd w:id="200"/>
    <w:p w14:paraId="38370E67" w14:textId="77777777" w:rsidR="003032C4" w:rsidRDefault="009F4A19" w:rsidP="00CF10E3">
      <w:pPr>
        <w:pStyle w:val="BodyText"/>
      </w:pPr>
      <w:r>
        <w:t xml:space="preserve">The </w:t>
      </w:r>
      <w:r w:rsidRPr="00456DE1">
        <w:rPr>
          <w:b/>
          <w:bCs/>
        </w:rPr>
        <w:t>R</w:t>
      </w:r>
      <w:r w:rsidR="009630F5" w:rsidRPr="00456DE1">
        <w:rPr>
          <w:b/>
          <w:bCs/>
        </w:rPr>
        <w:t xml:space="preserve">eference </w:t>
      </w:r>
      <w:r w:rsidR="00CB7D0F" w:rsidRPr="00456DE1">
        <w:rPr>
          <w:b/>
          <w:bCs/>
        </w:rPr>
        <w:t>list</w:t>
      </w:r>
      <w:r w:rsidR="00CB7D0F">
        <w:t xml:space="preserve"> </w:t>
      </w:r>
      <w:r>
        <w:t>style will add a number for the reference as soon as you start typing the text and the paragraph will automatically align with the first line of text. Press</w:t>
      </w:r>
      <w:r w:rsidR="0022582A">
        <w:t xml:space="preserve"> </w:t>
      </w:r>
      <w:proofErr w:type="gramStart"/>
      <w:r>
        <w:t>return</w:t>
      </w:r>
      <w:proofErr w:type="gramEnd"/>
      <w:r>
        <w:t xml:space="preserve"> to </w:t>
      </w:r>
      <w:r w:rsidR="00213436">
        <w:t>enter a new reference in the list.</w:t>
      </w:r>
    </w:p>
    <w:p w14:paraId="3330500C" w14:textId="77777777" w:rsidR="0004255E" w:rsidRDefault="0004255E" w:rsidP="0004255E">
      <w:pPr>
        <w:pStyle w:val="Heading1"/>
      </w:pPr>
      <w:bookmarkStart w:id="201" w:name="_Toc60408131"/>
      <w:bookmarkStart w:id="202" w:name="_Toc179360287"/>
      <w:bookmarkEnd w:id="196"/>
      <w:r>
        <w:t>Further reading</w:t>
      </w:r>
      <w:bookmarkEnd w:id="201"/>
      <w:bookmarkEnd w:id="202"/>
    </w:p>
    <w:p w14:paraId="5F7BB2E6" w14:textId="77777777" w:rsidR="0004255E" w:rsidRDefault="0004255E" w:rsidP="0004255E">
      <w:pPr>
        <w:pStyle w:val="Heading1separationline"/>
      </w:pPr>
    </w:p>
    <w:p w14:paraId="278B19E4" w14:textId="77777777" w:rsidR="0022582A" w:rsidRDefault="0022582A" w:rsidP="0022582A">
      <w:pPr>
        <w:pStyle w:val="BodyText"/>
      </w:pPr>
      <w:bookmarkStart w:id="203" w:name="_Hlk58941611"/>
      <w:bookmarkStart w:id="204" w:name="_Hlk59209242"/>
      <w:r>
        <w:t xml:space="preserve">Any texts that are recommended to the reader without direct reference in the text should be listed within this section using the same syntax as the reference list. Sources should be listed using the </w:t>
      </w:r>
      <w:r w:rsidRPr="00456DE1">
        <w:rPr>
          <w:b/>
          <w:bCs/>
        </w:rPr>
        <w:t>Further reading</w:t>
      </w:r>
      <w:r>
        <w:t xml:space="preserve"> style.</w:t>
      </w:r>
    </w:p>
    <w:p w14:paraId="1E6D0EBB" w14:textId="77777777" w:rsidR="0022582A" w:rsidRDefault="0022582A" w:rsidP="0022582A">
      <w:pPr>
        <w:pStyle w:val="Furtherreading"/>
      </w:pPr>
      <w:bookmarkStart w:id="205" w:name="_Hlk58941649"/>
      <w:bookmarkEnd w:id="203"/>
      <w:r>
        <w:t>Einstein, A. (1905) Relativity: The Special and General Theory of Relativity</w:t>
      </w:r>
    </w:p>
    <w:p w14:paraId="58DAD9AC" w14:textId="77777777" w:rsidR="00001616" w:rsidRDefault="0022582A" w:rsidP="004F4AAE">
      <w:pPr>
        <w:pStyle w:val="Furtherreading"/>
      </w:pPr>
      <w:r>
        <w:lastRenderedPageBreak/>
        <w:t>Idle, E. (1984) The Galaxy Song</w:t>
      </w:r>
    </w:p>
    <w:p w14:paraId="5EDD8F19" w14:textId="77777777" w:rsidR="00001616" w:rsidRDefault="00001616">
      <w:pPr>
        <w:spacing w:after="200" w:line="276" w:lineRule="auto"/>
        <w:rPr>
          <w:sz w:val="22"/>
        </w:rPr>
      </w:pPr>
      <w:r>
        <w:br w:type="page"/>
      </w:r>
    </w:p>
    <w:p w14:paraId="74C79655" w14:textId="77777777" w:rsidR="00001616" w:rsidRDefault="00001616" w:rsidP="00001616">
      <w:pPr>
        <w:pStyle w:val="Heading1"/>
      </w:pPr>
      <w:bookmarkStart w:id="206" w:name="_Toc179360288"/>
      <w:r>
        <w:lastRenderedPageBreak/>
        <w:t>Index</w:t>
      </w:r>
      <w:bookmarkEnd w:id="206"/>
    </w:p>
    <w:p w14:paraId="27DF3C6F" w14:textId="77777777" w:rsidR="004F4AAE" w:rsidRDefault="00001616" w:rsidP="00001616">
      <w:pPr>
        <w:pStyle w:val="BodyText"/>
      </w:pPr>
      <w:r>
        <w:fldChar w:fldCharType="begin"/>
      </w:r>
      <w:r>
        <w:instrText xml:space="preserve"> INDEX \e "</w:instrText>
      </w:r>
      <w:r>
        <w:tab/>
        <w:instrText xml:space="preserve">" \c "2" \z "2057" </w:instrText>
      </w:r>
      <w:r>
        <w:fldChar w:fldCharType="separate"/>
      </w:r>
      <w:r>
        <w:rPr>
          <w:b/>
          <w:bCs/>
          <w:noProof/>
          <w:lang w:val="en-US"/>
        </w:rPr>
        <w:t>No index entries found.</w:t>
      </w:r>
      <w:r>
        <w:fldChar w:fldCharType="end"/>
      </w:r>
    </w:p>
    <w:p w14:paraId="3A1E240C" w14:textId="77777777" w:rsidR="00E5035D" w:rsidRDefault="00E5035D" w:rsidP="00E5035D">
      <w:pPr>
        <w:pStyle w:val="BodyText"/>
      </w:pPr>
    </w:p>
    <w:bookmarkEnd w:id="204"/>
    <w:bookmarkEnd w:id="205"/>
    <w:p w14:paraId="3159C344" w14:textId="77777777" w:rsidR="00456DE1" w:rsidRDefault="00456DE1" w:rsidP="00001616">
      <w:pPr>
        <w:pStyle w:val="BodyText"/>
      </w:pPr>
    </w:p>
    <w:p w14:paraId="5BA4D88D" w14:textId="77777777" w:rsidR="00E877DC" w:rsidRDefault="00E877DC" w:rsidP="00456DE1">
      <w:pPr>
        <w:pStyle w:val="Equationnumber"/>
        <w:rPr>
          <w:rFonts w:eastAsia="Calibri" w:cs="Calibri"/>
          <w:color w:val="407EC9"/>
          <w:sz w:val="28"/>
          <w:szCs w:val="28"/>
        </w:rPr>
      </w:pPr>
      <w:r>
        <w:br w:type="page"/>
      </w:r>
    </w:p>
    <w:p w14:paraId="5E1472AF" w14:textId="77777777" w:rsidR="00E877DC" w:rsidRDefault="00E877DC" w:rsidP="00E5035D">
      <w:pPr>
        <w:pStyle w:val="AppendixtitleHead1"/>
      </w:pPr>
      <w:bookmarkStart w:id="207" w:name="_Toc60408132"/>
      <w:r w:rsidRPr="00586C66">
        <w:lastRenderedPageBreak/>
        <w:t>Example</w:t>
      </w:r>
      <w:r>
        <w:t xml:space="preserve"> of appendix Title </w:t>
      </w:r>
      <w:r w:rsidR="00F91B03">
        <w:t>(</w:t>
      </w:r>
      <w:r w:rsidR="0009165E">
        <w:t>Head 1</w:t>
      </w:r>
      <w:r w:rsidR="00F91B03">
        <w:t>)</w:t>
      </w:r>
      <w:r w:rsidR="0009165E">
        <w:t xml:space="preserve"> </w:t>
      </w:r>
      <w:r>
        <w:t>style</w:t>
      </w:r>
      <w:bookmarkEnd w:id="207"/>
    </w:p>
    <w:p w14:paraId="51809F21" w14:textId="77777777" w:rsidR="00E877DC" w:rsidRPr="00E76B2C" w:rsidRDefault="00E877DC" w:rsidP="00E877DC">
      <w:pPr>
        <w:pStyle w:val="BodyText"/>
      </w:pPr>
      <w:bookmarkStart w:id="208" w:name="_Hlk60401020"/>
      <w:r>
        <w:t xml:space="preserve">Appendices should be started on a separate page and contain information that </w:t>
      </w:r>
      <w:r w:rsidRPr="00E877DC">
        <w:t xml:space="preserve">is directly relevant to the main body of the text at a certain point, but that would be too large or distracting to include at that </w:t>
      </w:r>
      <w:proofErr w:type="gramStart"/>
      <w:r w:rsidRPr="00E877DC">
        <w:t>particular point</w:t>
      </w:r>
      <w:proofErr w:type="gramEnd"/>
      <w:r>
        <w:t xml:space="preserve">. There are four levels of appendix heading styles available in the </w:t>
      </w:r>
      <w:r w:rsidRPr="00E877DC">
        <w:rPr>
          <w:b/>
          <w:bCs/>
        </w:rPr>
        <w:t>Style Gallery</w:t>
      </w:r>
      <w:r>
        <w:rPr>
          <w:b/>
          <w:bCs/>
        </w:rPr>
        <w:t>.</w:t>
      </w:r>
      <w:r w:rsidR="00E76B2C">
        <w:rPr>
          <w:b/>
          <w:bCs/>
        </w:rPr>
        <w:t xml:space="preserve"> </w:t>
      </w:r>
      <w:r w:rsidR="00E76B2C" w:rsidRPr="00E76B2C">
        <w:t xml:space="preserve">Care should be taken to select the appropriate heading for the section. </w:t>
      </w:r>
    </w:p>
    <w:bookmarkEnd w:id="208"/>
    <w:p w14:paraId="4E65A2FC" w14:textId="77777777" w:rsidR="00E877DC" w:rsidRDefault="00E877DC" w:rsidP="00E5035D">
      <w:pPr>
        <w:pStyle w:val="AppendixHead2"/>
      </w:pPr>
      <w:r>
        <w:t xml:space="preserve">Example of Appendix </w:t>
      </w:r>
      <w:r w:rsidRPr="00586C66">
        <w:t>Head</w:t>
      </w:r>
      <w:r>
        <w:t xml:space="preserve"> </w:t>
      </w:r>
      <w:r w:rsidR="0009165E">
        <w:t>2</w:t>
      </w:r>
      <w:r>
        <w:t xml:space="preserve"> style</w:t>
      </w:r>
    </w:p>
    <w:p w14:paraId="2C2A69E6" w14:textId="77777777" w:rsidR="00E877DC" w:rsidRDefault="00E877DC" w:rsidP="00E877DC">
      <w:pPr>
        <w:pStyle w:val="Heading1separationline"/>
        <w:rPr>
          <w:lang w:eastAsia="en-GB"/>
        </w:rPr>
      </w:pPr>
    </w:p>
    <w:p w14:paraId="722D79EA" w14:textId="77777777" w:rsidR="00E877DC" w:rsidRPr="00E877DC" w:rsidRDefault="00FD25C7" w:rsidP="00E877DC">
      <w:pPr>
        <w:pStyle w:val="BodyText"/>
        <w:rPr>
          <w:lang w:eastAsia="en-GB"/>
        </w:rPr>
      </w:pPr>
      <w:bookmarkStart w:id="209" w:name="_Hlk60401219"/>
      <w:r>
        <w:rPr>
          <w:lang w:eastAsia="en-GB"/>
        </w:rPr>
        <w:t xml:space="preserve">At </w:t>
      </w:r>
      <w:r w:rsidR="00E877DC" w:rsidRPr="00E877DC">
        <w:rPr>
          <w:lang w:eastAsia="en-GB"/>
        </w:rPr>
        <w:t xml:space="preserve">the end of the </w:t>
      </w:r>
      <w:r w:rsidR="0009165E" w:rsidRPr="0009165E">
        <w:rPr>
          <w:b/>
          <w:bCs/>
          <w:lang w:eastAsia="en-GB"/>
        </w:rPr>
        <w:t xml:space="preserve">Appendix head 2 </w:t>
      </w:r>
      <w:r w:rsidR="0009165E">
        <w:rPr>
          <w:lang w:eastAsia="en-GB"/>
        </w:rPr>
        <w:t>style</w:t>
      </w:r>
      <w:r w:rsidR="00E877DC" w:rsidRPr="00E877DC">
        <w:rPr>
          <w:lang w:eastAsia="en-GB"/>
        </w:rPr>
        <w:t xml:space="preserve"> text press carriage return, the following paragraph is </w:t>
      </w:r>
      <w:r w:rsidR="00E877DC" w:rsidRPr="00E877DC">
        <w:rPr>
          <w:b/>
          <w:bCs/>
          <w:lang w:eastAsia="en-GB"/>
        </w:rPr>
        <w:t>the Heading 1 separation line</w:t>
      </w:r>
      <w:r w:rsidR="00E877DC" w:rsidRPr="00E877DC">
        <w:rPr>
          <w:lang w:eastAsia="en-GB"/>
        </w:rPr>
        <w:t xml:space="preserve"> style, press carriage </w:t>
      </w:r>
      <w:proofErr w:type="gramStart"/>
      <w:r w:rsidR="00E877DC" w:rsidRPr="00E877DC">
        <w:rPr>
          <w:lang w:eastAsia="en-GB"/>
        </w:rPr>
        <w:t>return again</w:t>
      </w:r>
      <w:proofErr w:type="gramEnd"/>
      <w:r w:rsidR="00E877DC" w:rsidRPr="00E877DC">
        <w:rPr>
          <w:lang w:eastAsia="en-GB"/>
        </w:rPr>
        <w:t xml:space="preserve">, and the following line will be in </w:t>
      </w:r>
      <w:r w:rsidR="00E877DC" w:rsidRPr="00E877DC">
        <w:rPr>
          <w:b/>
          <w:bCs/>
          <w:lang w:eastAsia="en-GB"/>
        </w:rPr>
        <w:t>Body text</w:t>
      </w:r>
      <w:r w:rsidR="00E877DC" w:rsidRPr="00E877DC">
        <w:rPr>
          <w:lang w:eastAsia="en-GB"/>
        </w:rPr>
        <w:t xml:space="preserve"> style.</w:t>
      </w:r>
    </w:p>
    <w:bookmarkEnd w:id="209"/>
    <w:p w14:paraId="55AAEC49" w14:textId="77777777" w:rsidR="00E877DC" w:rsidRDefault="00E877DC" w:rsidP="00E877DC">
      <w:pPr>
        <w:pStyle w:val="AppendixHead3"/>
      </w:pPr>
      <w:r>
        <w:t xml:space="preserve">Example of Appendix head </w:t>
      </w:r>
      <w:r w:rsidR="0009165E">
        <w:t>3</w:t>
      </w:r>
      <w:r>
        <w:t xml:space="preserve"> style</w:t>
      </w:r>
    </w:p>
    <w:p w14:paraId="1937841D" w14:textId="77777777" w:rsidR="00E877DC" w:rsidRDefault="00E877DC" w:rsidP="00E877DC">
      <w:pPr>
        <w:pStyle w:val="Heading2separationline"/>
        <w:rPr>
          <w:lang w:eastAsia="en-GB"/>
        </w:rPr>
      </w:pPr>
    </w:p>
    <w:p w14:paraId="01D40CFA" w14:textId="77777777" w:rsidR="0004255E" w:rsidRDefault="00E877DC" w:rsidP="0004255E">
      <w:pPr>
        <w:pStyle w:val="BodyText"/>
      </w:pPr>
      <w:bookmarkStart w:id="210" w:name="_Hlk60401247"/>
      <w:r w:rsidRPr="00E877DC">
        <w:t xml:space="preserve">The same following formatting applies to the </w:t>
      </w:r>
      <w:r w:rsidRPr="00E877DC">
        <w:rPr>
          <w:b/>
          <w:bCs/>
        </w:rPr>
        <w:t xml:space="preserve">Appendix Head </w:t>
      </w:r>
      <w:r w:rsidR="0009165E">
        <w:rPr>
          <w:b/>
          <w:bCs/>
        </w:rPr>
        <w:t>3</w:t>
      </w:r>
      <w:r w:rsidRPr="00E877DC">
        <w:t xml:space="preserve"> style i.e., press carriage return, the following paragraph is the </w:t>
      </w:r>
      <w:r w:rsidRPr="00E877DC">
        <w:rPr>
          <w:b/>
          <w:bCs/>
        </w:rPr>
        <w:t xml:space="preserve">Heading </w:t>
      </w:r>
      <w:r>
        <w:rPr>
          <w:b/>
          <w:bCs/>
        </w:rPr>
        <w:t>2</w:t>
      </w:r>
      <w:r w:rsidRPr="00E877DC">
        <w:rPr>
          <w:b/>
          <w:bCs/>
        </w:rPr>
        <w:t xml:space="preserve"> separation line</w:t>
      </w:r>
      <w:r w:rsidRPr="00E877DC">
        <w:t xml:space="preserve"> style, press carriage </w:t>
      </w:r>
      <w:proofErr w:type="gramStart"/>
      <w:r w:rsidRPr="00E877DC">
        <w:t>return again</w:t>
      </w:r>
      <w:proofErr w:type="gramEnd"/>
      <w:r w:rsidRPr="00E877DC">
        <w:t>, and you will be back to body text.</w:t>
      </w:r>
    </w:p>
    <w:bookmarkEnd w:id="210"/>
    <w:p w14:paraId="3F028E64" w14:textId="77777777" w:rsidR="00E877DC" w:rsidRDefault="00E877DC" w:rsidP="00E5035D">
      <w:pPr>
        <w:pStyle w:val="AppendixHead4"/>
      </w:pPr>
      <w:r>
        <w:t xml:space="preserve">Example of Appendix Head </w:t>
      </w:r>
      <w:r w:rsidR="0009165E">
        <w:t>4</w:t>
      </w:r>
      <w:r>
        <w:t xml:space="preserve"> style</w:t>
      </w:r>
    </w:p>
    <w:p w14:paraId="601D5551" w14:textId="77777777" w:rsidR="002115A6" w:rsidRDefault="00E877DC" w:rsidP="00E877DC">
      <w:pPr>
        <w:pStyle w:val="BodyText"/>
      </w:pPr>
      <w:bookmarkStart w:id="211" w:name="_Hlk60401279"/>
      <w:r w:rsidRPr="00E877DC">
        <w:rPr>
          <w:lang w:eastAsia="en-GB"/>
        </w:rPr>
        <w:t xml:space="preserve">The </w:t>
      </w:r>
      <w:r w:rsidR="00FD25C7">
        <w:rPr>
          <w:lang w:eastAsia="en-GB"/>
        </w:rPr>
        <w:t>Appendix</w:t>
      </w:r>
      <w:r w:rsidRPr="00E877DC">
        <w:rPr>
          <w:lang w:eastAsia="en-GB"/>
        </w:rPr>
        <w:t xml:space="preserve"> Head </w:t>
      </w:r>
      <w:r w:rsidR="0009165E">
        <w:rPr>
          <w:lang w:eastAsia="en-GB"/>
        </w:rPr>
        <w:t xml:space="preserve">4 </w:t>
      </w:r>
      <w:r w:rsidRPr="00E877DC">
        <w:rPr>
          <w:lang w:eastAsia="en-GB"/>
        </w:rPr>
        <w:t>style is followed by body text and does not have a separation line.</w:t>
      </w:r>
      <w:r w:rsidR="002176C4">
        <w:rPr>
          <w:lang w:eastAsia="en-GB"/>
        </w:rPr>
        <w:t xml:space="preserve"> </w:t>
      </w:r>
      <w:r w:rsidR="002115A6">
        <w:t xml:space="preserve">Only the level 1 </w:t>
      </w:r>
      <w:r w:rsidR="002115A6" w:rsidRPr="002115A6">
        <w:rPr>
          <w:b/>
          <w:bCs/>
        </w:rPr>
        <w:t xml:space="preserve">Appendix </w:t>
      </w:r>
      <w:r w:rsidR="002115A6">
        <w:rPr>
          <w:b/>
          <w:bCs/>
        </w:rPr>
        <w:t>T</w:t>
      </w:r>
      <w:r w:rsidR="002115A6" w:rsidRPr="002115A6">
        <w:rPr>
          <w:b/>
          <w:bCs/>
        </w:rPr>
        <w:t>itle</w:t>
      </w:r>
      <w:r w:rsidR="002115A6">
        <w:t xml:space="preserve"> will appear in the TOC.</w:t>
      </w:r>
    </w:p>
    <w:p w14:paraId="605EDDBD" w14:textId="77777777" w:rsidR="000C2133" w:rsidRDefault="000C2133" w:rsidP="000C2133">
      <w:pPr>
        <w:pStyle w:val="AppendixHead5"/>
      </w:pPr>
      <w:r>
        <w:t>Example of Appendix Head 5 style</w:t>
      </w:r>
    </w:p>
    <w:p w14:paraId="326D8948" w14:textId="77777777" w:rsidR="000C2133" w:rsidRDefault="000C2133" w:rsidP="000C2133">
      <w:pPr>
        <w:pStyle w:val="BodyText"/>
        <w:rPr>
          <w:lang w:eastAsia="en-GB"/>
        </w:rPr>
      </w:pPr>
      <w:r w:rsidRPr="000C2133">
        <w:rPr>
          <w:lang w:eastAsia="en-GB"/>
        </w:rPr>
        <w:t xml:space="preserve">The </w:t>
      </w:r>
      <w:r w:rsidRPr="000C2133">
        <w:rPr>
          <w:b/>
          <w:bCs/>
          <w:lang w:eastAsia="en-GB"/>
        </w:rPr>
        <w:t>Appendix Head 5 style</w:t>
      </w:r>
      <w:r w:rsidRPr="000C2133">
        <w:rPr>
          <w:lang w:eastAsia="en-GB"/>
        </w:rPr>
        <w:t xml:space="preserve"> is followed by body text and does not have a separation line.</w:t>
      </w:r>
      <w:r w:rsidR="00D80A15">
        <w:rPr>
          <w:lang w:eastAsia="en-GB"/>
        </w:rPr>
        <w:t xml:space="preserve">  Figure and tables should be labelled as a continuation from the main Guideline content.</w:t>
      </w:r>
    </w:p>
    <w:p w14:paraId="2F385F08" w14:textId="77777777" w:rsidR="00E5035D" w:rsidRDefault="00E76B2C" w:rsidP="00E5035D">
      <w:pPr>
        <w:pStyle w:val="AnnextitleHead1"/>
        <w:rPr>
          <w:lang w:eastAsia="en-GB"/>
        </w:rPr>
      </w:pPr>
      <w:bookmarkStart w:id="212" w:name="_Toc60408133"/>
      <w:bookmarkEnd w:id="211"/>
      <w:r>
        <w:rPr>
          <w:lang w:eastAsia="en-GB"/>
        </w:rPr>
        <w:t xml:space="preserve">Example of Annex </w:t>
      </w:r>
      <w:r w:rsidR="0009165E">
        <w:rPr>
          <w:lang w:eastAsia="en-GB"/>
        </w:rPr>
        <w:t>t</w:t>
      </w:r>
      <w:r>
        <w:rPr>
          <w:lang w:eastAsia="en-GB"/>
        </w:rPr>
        <w:t xml:space="preserve">itle </w:t>
      </w:r>
      <w:r w:rsidR="000C2133">
        <w:rPr>
          <w:lang w:eastAsia="en-GB"/>
        </w:rPr>
        <w:t>(</w:t>
      </w:r>
      <w:r w:rsidR="0009165E">
        <w:rPr>
          <w:lang w:eastAsia="en-GB"/>
        </w:rPr>
        <w:t>Head 1</w:t>
      </w:r>
      <w:r w:rsidR="000C2133">
        <w:rPr>
          <w:lang w:eastAsia="en-GB"/>
        </w:rPr>
        <w:t>)</w:t>
      </w:r>
      <w:r w:rsidR="0009165E">
        <w:rPr>
          <w:lang w:eastAsia="en-GB"/>
        </w:rPr>
        <w:t xml:space="preserve"> </w:t>
      </w:r>
      <w:r>
        <w:rPr>
          <w:lang w:eastAsia="en-GB"/>
        </w:rPr>
        <w:t>style</w:t>
      </w:r>
      <w:bookmarkEnd w:id="212"/>
    </w:p>
    <w:p w14:paraId="20A28183" w14:textId="77777777" w:rsidR="00E76B2C" w:rsidRDefault="00E76B2C" w:rsidP="00E76B2C">
      <w:pPr>
        <w:pStyle w:val="BodyText"/>
        <w:rPr>
          <w:lang w:eastAsia="en-GB"/>
        </w:rPr>
      </w:pPr>
      <w:r>
        <w:rPr>
          <w:lang w:eastAsia="en-GB"/>
        </w:rPr>
        <w:t>Annexes should include information that can exist in isolation e.g.</w:t>
      </w:r>
    </w:p>
    <w:p w14:paraId="154F3CA2" w14:textId="77777777" w:rsidR="00E76B2C" w:rsidRDefault="00E76B2C" w:rsidP="00E76B2C">
      <w:pPr>
        <w:pStyle w:val="Bullet1"/>
        <w:rPr>
          <w:lang w:eastAsia="en-GB"/>
        </w:rPr>
      </w:pPr>
      <w:r>
        <w:rPr>
          <w:lang w:eastAsia="en-GB"/>
        </w:rPr>
        <w:t xml:space="preserve">a technical specification for a new piece of </w:t>
      </w:r>
      <w:proofErr w:type="gramStart"/>
      <w:r>
        <w:rPr>
          <w:lang w:eastAsia="en-GB"/>
        </w:rPr>
        <w:t>equipment;</w:t>
      </w:r>
      <w:proofErr w:type="gramEnd"/>
    </w:p>
    <w:p w14:paraId="1BD5D59D" w14:textId="77777777" w:rsidR="00E76B2C" w:rsidRDefault="00E76B2C" w:rsidP="00E76B2C">
      <w:pPr>
        <w:pStyle w:val="Bullet1"/>
        <w:rPr>
          <w:lang w:eastAsia="en-GB"/>
        </w:rPr>
      </w:pPr>
      <w:r>
        <w:rPr>
          <w:lang w:eastAsia="en-GB"/>
        </w:rPr>
        <w:t>the content and structure of a new training module; or</w:t>
      </w:r>
    </w:p>
    <w:p w14:paraId="7570BBCD" w14:textId="77777777" w:rsidR="00E76B2C" w:rsidRDefault="00E76B2C" w:rsidP="00E76B2C">
      <w:pPr>
        <w:pStyle w:val="Bullet1"/>
        <w:rPr>
          <w:lang w:eastAsia="en-GB"/>
        </w:rPr>
      </w:pPr>
      <w:r>
        <w:rPr>
          <w:lang w:eastAsia="en-GB"/>
        </w:rPr>
        <w:t>the detail associated with a new recommendation for an AIS.</w:t>
      </w:r>
    </w:p>
    <w:p w14:paraId="00E1AA87" w14:textId="77777777" w:rsidR="00E76B2C" w:rsidRPr="008069C5" w:rsidRDefault="00E76B2C" w:rsidP="00E76B2C">
      <w:pPr>
        <w:pStyle w:val="BodyText"/>
        <w:rPr>
          <w:lang w:eastAsia="en-GB"/>
        </w:rPr>
      </w:pPr>
      <w:r>
        <w:rPr>
          <w:lang w:eastAsia="en-GB"/>
        </w:rPr>
        <w:t xml:space="preserve">Annexes can include appendices if required. </w:t>
      </w:r>
      <w:r w:rsidRPr="00E76B2C">
        <w:t xml:space="preserve">There are </w:t>
      </w:r>
      <w:r>
        <w:t xml:space="preserve">also </w:t>
      </w:r>
      <w:r w:rsidRPr="00E76B2C">
        <w:t xml:space="preserve">four levels of </w:t>
      </w:r>
      <w:r>
        <w:t xml:space="preserve">annex </w:t>
      </w:r>
      <w:r w:rsidRPr="00E76B2C">
        <w:t xml:space="preserve">heading styles available in the </w:t>
      </w:r>
      <w:r w:rsidRPr="00E76B2C">
        <w:rPr>
          <w:b/>
          <w:bCs/>
        </w:rPr>
        <w:t>Style Gallery.</w:t>
      </w:r>
      <w:r>
        <w:rPr>
          <w:b/>
          <w:bCs/>
        </w:rPr>
        <w:t xml:space="preserve"> </w:t>
      </w:r>
      <w:r w:rsidRPr="00E76B2C">
        <w:t>In</w:t>
      </w:r>
      <w:r>
        <w:t xml:space="preserve"> addition to the </w:t>
      </w:r>
      <w:r w:rsidRPr="00E76B2C">
        <w:rPr>
          <w:b/>
          <w:bCs/>
        </w:rPr>
        <w:t>Annex title</w:t>
      </w:r>
      <w:r>
        <w:t xml:space="preserve"> </w:t>
      </w:r>
      <w:r w:rsidR="000C2133">
        <w:t>(</w:t>
      </w:r>
      <w:r w:rsidR="0009165E" w:rsidRPr="0009165E">
        <w:rPr>
          <w:b/>
          <w:bCs/>
        </w:rPr>
        <w:t>Head 1</w:t>
      </w:r>
      <w:r w:rsidR="000C2133">
        <w:rPr>
          <w:b/>
          <w:bCs/>
        </w:rPr>
        <w:t>)</w:t>
      </w:r>
      <w:r w:rsidR="0009165E" w:rsidRPr="0009165E">
        <w:rPr>
          <w:b/>
          <w:bCs/>
        </w:rPr>
        <w:t xml:space="preserve"> </w:t>
      </w:r>
      <w:r>
        <w:t xml:space="preserve">style there is </w:t>
      </w:r>
      <w:r w:rsidRPr="00E76B2C">
        <w:rPr>
          <w:b/>
          <w:bCs/>
        </w:rPr>
        <w:t xml:space="preserve">Annexe Head </w:t>
      </w:r>
      <w:r w:rsidR="0009165E">
        <w:rPr>
          <w:b/>
          <w:bCs/>
        </w:rPr>
        <w:t>2</w:t>
      </w:r>
      <w:r>
        <w:t xml:space="preserve">, </w:t>
      </w:r>
      <w:r w:rsidRPr="00E76B2C">
        <w:rPr>
          <w:b/>
          <w:bCs/>
        </w:rPr>
        <w:t xml:space="preserve">Annexe Head </w:t>
      </w:r>
      <w:r w:rsidR="0009165E">
        <w:rPr>
          <w:b/>
          <w:bCs/>
        </w:rPr>
        <w:t>3</w:t>
      </w:r>
      <w:r>
        <w:t xml:space="preserve"> and </w:t>
      </w:r>
      <w:r w:rsidRPr="00E76B2C">
        <w:rPr>
          <w:b/>
          <w:bCs/>
        </w:rPr>
        <w:t xml:space="preserve">Annexe Head </w:t>
      </w:r>
      <w:r w:rsidR="0009165E">
        <w:rPr>
          <w:b/>
          <w:bCs/>
        </w:rPr>
        <w:t>4</w:t>
      </w:r>
      <w:r>
        <w:t>. These follow a similar format to the appendix heading styles.</w:t>
      </w:r>
      <w:r w:rsidR="002176C4">
        <w:t xml:space="preserve"> </w:t>
      </w:r>
      <w:r>
        <w:rPr>
          <w:lang w:eastAsia="en-GB"/>
        </w:rPr>
        <w:t>As many annexes can be included as needed and it is advisable to separate them with a page break.</w:t>
      </w:r>
      <w:r w:rsidR="002115A6">
        <w:rPr>
          <w:lang w:eastAsia="en-GB"/>
        </w:rPr>
        <w:t xml:space="preserve"> </w:t>
      </w:r>
      <w:r w:rsidR="002115A6">
        <w:t xml:space="preserve">Only the level 1 </w:t>
      </w:r>
      <w:r w:rsidR="002115A6" w:rsidRPr="002115A6">
        <w:rPr>
          <w:b/>
          <w:bCs/>
        </w:rPr>
        <w:t>Annex title</w:t>
      </w:r>
      <w:r w:rsidR="002115A6">
        <w:t xml:space="preserve"> style text will appear in the TOC.</w:t>
      </w:r>
    </w:p>
    <w:p w14:paraId="6C57A4AD" w14:textId="77777777" w:rsidR="00B453D3" w:rsidRDefault="00983287" w:rsidP="00983287">
      <w:pPr>
        <w:pStyle w:val="AnnexHead2"/>
      </w:pPr>
      <w:r>
        <w:t>Example of Annex Head 2 style</w:t>
      </w:r>
    </w:p>
    <w:p w14:paraId="7955846B" w14:textId="77777777" w:rsidR="00983287" w:rsidRDefault="00983287" w:rsidP="00983287">
      <w:pPr>
        <w:pStyle w:val="Heading1separationline"/>
        <w:rPr>
          <w:lang w:eastAsia="en-GB"/>
        </w:rPr>
      </w:pPr>
    </w:p>
    <w:p w14:paraId="60C6071D" w14:textId="77777777" w:rsidR="00983287" w:rsidRDefault="00983287" w:rsidP="00E5035D">
      <w:pPr>
        <w:pStyle w:val="AnnexHead3"/>
      </w:pPr>
      <w:r>
        <w:t xml:space="preserve">Example of Annex </w:t>
      </w:r>
      <w:r w:rsidRPr="00E5035D">
        <w:t>Head</w:t>
      </w:r>
      <w:r>
        <w:t xml:space="preserve"> 3 style</w:t>
      </w:r>
    </w:p>
    <w:p w14:paraId="280BC252" w14:textId="77777777" w:rsidR="00983287" w:rsidRDefault="00983287" w:rsidP="00983287">
      <w:pPr>
        <w:pStyle w:val="Heading2separationline"/>
        <w:rPr>
          <w:lang w:eastAsia="en-GB"/>
        </w:rPr>
      </w:pPr>
    </w:p>
    <w:p w14:paraId="662A9502" w14:textId="77777777" w:rsidR="00983287" w:rsidRDefault="00983287" w:rsidP="00983287">
      <w:pPr>
        <w:pStyle w:val="AnnexHead4"/>
      </w:pPr>
      <w:r>
        <w:t>Example of Annex Head 4 style</w:t>
      </w:r>
    </w:p>
    <w:p w14:paraId="0AA36A09" w14:textId="77777777" w:rsidR="00D80A15" w:rsidRPr="00D80A15" w:rsidRDefault="000C2857" w:rsidP="00D80A15">
      <w:pPr>
        <w:pStyle w:val="BodyText"/>
        <w:rPr>
          <w:lang w:eastAsia="en-GB"/>
        </w:rPr>
      </w:pPr>
      <w:bookmarkStart w:id="213" w:name="_Hlk60407741"/>
      <w:r>
        <w:rPr>
          <w:lang w:eastAsia="en-GB"/>
        </w:rPr>
        <w:t>Annex f</w:t>
      </w:r>
      <w:r w:rsidR="00D80A15">
        <w:rPr>
          <w:lang w:eastAsia="en-GB"/>
        </w:rPr>
        <w:t xml:space="preserve">igures and </w:t>
      </w:r>
      <w:r w:rsidR="00E51C33">
        <w:rPr>
          <w:lang w:eastAsia="en-GB"/>
        </w:rPr>
        <w:t xml:space="preserve">tables </w:t>
      </w:r>
      <w:r w:rsidR="00D80A15">
        <w:rPr>
          <w:lang w:eastAsia="en-GB"/>
        </w:rPr>
        <w:t xml:space="preserve">should be labelled with the </w:t>
      </w:r>
      <w:r w:rsidR="00D80A15" w:rsidRPr="00D80A15">
        <w:rPr>
          <w:b/>
          <w:bCs/>
          <w:lang w:eastAsia="en-GB"/>
        </w:rPr>
        <w:t>Annex Figure Caption</w:t>
      </w:r>
      <w:r w:rsidR="00D80A15">
        <w:rPr>
          <w:lang w:eastAsia="en-GB"/>
        </w:rPr>
        <w:t xml:space="preserve"> </w:t>
      </w:r>
      <w:r w:rsidR="00D80A15" w:rsidRPr="002176C4">
        <w:rPr>
          <w:lang w:eastAsia="en-GB"/>
        </w:rPr>
        <w:t>and</w:t>
      </w:r>
      <w:r w:rsidR="00D80A15" w:rsidRPr="00D80A15">
        <w:rPr>
          <w:b/>
          <w:bCs/>
          <w:lang w:eastAsia="en-GB"/>
        </w:rPr>
        <w:t xml:space="preserve"> Annex Table Caption</w:t>
      </w:r>
      <w:r w:rsidR="00D80A15">
        <w:rPr>
          <w:lang w:eastAsia="en-GB"/>
        </w:rPr>
        <w:t xml:space="preserve"> styles respectively</w:t>
      </w:r>
      <w:r w:rsidR="00FB5308">
        <w:rPr>
          <w:lang w:eastAsia="en-GB"/>
        </w:rPr>
        <w:t>, r</w:t>
      </w:r>
      <w:r w:rsidR="00D80A15">
        <w:rPr>
          <w:lang w:eastAsia="en-GB"/>
        </w:rPr>
        <w:t xml:space="preserve">ather than the main </w:t>
      </w:r>
      <w:r>
        <w:rPr>
          <w:lang w:eastAsia="en-GB"/>
        </w:rPr>
        <w:t>f</w:t>
      </w:r>
      <w:r w:rsidR="00D80A15">
        <w:rPr>
          <w:lang w:eastAsia="en-GB"/>
        </w:rPr>
        <w:t>igure and table caption</w:t>
      </w:r>
      <w:r>
        <w:rPr>
          <w:lang w:eastAsia="en-GB"/>
        </w:rPr>
        <w:t xml:space="preserve"> styles</w:t>
      </w:r>
      <w:r w:rsidR="00FB5308">
        <w:rPr>
          <w:lang w:eastAsia="en-GB"/>
        </w:rPr>
        <w:t>. This</w:t>
      </w:r>
      <w:r w:rsidR="00D80A15">
        <w:rPr>
          <w:lang w:eastAsia="en-GB"/>
        </w:rPr>
        <w:t xml:space="preserve"> ensure</w:t>
      </w:r>
      <w:r w:rsidR="00FB5308">
        <w:rPr>
          <w:lang w:eastAsia="en-GB"/>
        </w:rPr>
        <w:t>s</w:t>
      </w:r>
      <w:r w:rsidR="00D80A15">
        <w:rPr>
          <w:lang w:eastAsia="en-GB"/>
        </w:rPr>
        <w:t xml:space="preserve"> the annex can be read logically in isolation and that annex figures and tables are not included in the List of Figures and Tables respectively on the main Guideline contents page</w:t>
      </w:r>
      <w:r>
        <w:rPr>
          <w:lang w:eastAsia="en-GB"/>
        </w:rPr>
        <w:t>.</w:t>
      </w:r>
      <w:r w:rsidR="00356472">
        <w:rPr>
          <w:lang w:eastAsia="en-GB"/>
        </w:rPr>
        <w:t xml:space="preserve"> </w:t>
      </w:r>
    </w:p>
    <w:bookmarkEnd w:id="213"/>
    <w:p w14:paraId="3A279BDC" w14:textId="77777777" w:rsidR="00D80A15" w:rsidRDefault="002176C4" w:rsidP="002176C4">
      <w:pPr>
        <w:pStyle w:val="AnnexTablecaption"/>
      </w:pPr>
      <w:r>
        <w:t xml:space="preserve">Example of annex </w:t>
      </w:r>
      <w:r w:rsidR="000C2857">
        <w:t>table caption</w:t>
      </w:r>
      <w:r>
        <w:t xml:space="preserve"> </w:t>
      </w:r>
    </w:p>
    <w:p w14:paraId="1C93106E" w14:textId="77777777" w:rsidR="00983287" w:rsidRDefault="000C2857" w:rsidP="00983287">
      <w:pPr>
        <w:pStyle w:val="AnnexFigureCaption"/>
      </w:pPr>
      <w:r>
        <w:t>Example of annex figure caption</w:t>
      </w:r>
    </w:p>
    <w:p w14:paraId="50EA06B4" w14:textId="77777777" w:rsidR="00E5035D" w:rsidRPr="00983287" w:rsidRDefault="00E5035D" w:rsidP="000418CA">
      <w:pPr>
        <w:pStyle w:val="AnnexHead5"/>
      </w:pPr>
      <w:r>
        <w:t>Example of Annex Head 5 style</w:t>
      </w:r>
    </w:p>
    <w:sectPr w:rsidR="00E5035D" w:rsidRPr="00983287" w:rsidSect="00DA2909">
      <w:headerReference w:type="even" r:id="rId30"/>
      <w:headerReference w:type="default" r:id="rId31"/>
      <w:footerReference w:type="default" r:id="rId32"/>
      <w:headerReference w:type="first" r:id="rId33"/>
      <w:pgSz w:w="11906" w:h="16838" w:code="9"/>
      <w:pgMar w:top="567" w:right="794" w:bottom="567"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7" w:author="Eng Soon Aw" w:date="2024-10-23T06:54:00Z" w:initials="EA">
    <w:p w14:paraId="5A88594E" w14:textId="77777777" w:rsidR="008D6DAB" w:rsidRDefault="00F721C3" w:rsidP="008D6DAB">
      <w:pPr>
        <w:pStyle w:val="CommentText"/>
      </w:pPr>
      <w:r>
        <w:rPr>
          <w:rStyle w:val="CommentReference"/>
        </w:rPr>
        <w:annotationRef/>
      </w:r>
      <w:r w:rsidR="008D6DAB">
        <w:rPr>
          <w:lang w:val="en-SG"/>
        </w:rPr>
        <w:t>Suggest “buoy installation/retrieval operations” rather then “buoy tender” which may be confused as a procurement process.</w:t>
      </w:r>
    </w:p>
  </w:comment>
  <w:comment w:id="44" w:author="Eng Soon Aw" w:date="2024-10-23T11:51:00Z" w:initials="EA">
    <w:p w14:paraId="487F8757" w14:textId="479380FB" w:rsidR="00814A1E" w:rsidRDefault="00814A1E" w:rsidP="00814A1E">
      <w:pPr>
        <w:pStyle w:val="CommentText"/>
      </w:pPr>
      <w:r>
        <w:rPr>
          <w:rStyle w:val="CommentReference"/>
        </w:rPr>
        <w:annotationRef/>
      </w:r>
      <w:r>
        <w:rPr>
          <w:lang w:val="en-SG"/>
        </w:rPr>
        <w:t xml:space="preserve">There are examples where the Competent Authority has a third party arrangement for the maintenance of floating AtoNs and this statement of “is the responsibility of" may not be true. </w:t>
      </w:r>
    </w:p>
  </w:comment>
  <w:comment w:id="45" w:author="Eng Soon Aw" w:date="2024-10-23T11:40:00Z" w:initials="EA">
    <w:p w14:paraId="7E46387D" w14:textId="656E7120" w:rsidR="00BB7808" w:rsidRDefault="00BB7808" w:rsidP="00BB7808">
      <w:pPr>
        <w:pStyle w:val="CommentText"/>
      </w:pPr>
      <w:r>
        <w:rPr>
          <w:rStyle w:val="CommentReference"/>
        </w:rPr>
        <w:annotationRef/>
      </w:r>
      <w:r>
        <w:rPr>
          <w:lang w:val="en-SG"/>
        </w:rPr>
        <w:t>To spell out</w:t>
      </w:r>
    </w:p>
  </w:comment>
  <w:comment w:id="48" w:author="Eng Soon Aw" w:date="2024-10-23T11:55:00Z" w:initials="EA">
    <w:p w14:paraId="142372F1" w14:textId="77777777" w:rsidR="000B06B2" w:rsidRDefault="000B06B2" w:rsidP="000B06B2">
      <w:pPr>
        <w:pStyle w:val="CommentText"/>
      </w:pPr>
      <w:r>
        <w:rPr>
          <w:rStyle w:val="CommentReference"/>
        </w:rPr>
        <w:annotationRef/>
      </w:r>
      <w:r>
        <w:rPr>
          <w:lang w:val="en-SG"/>
        </w:rPr>
        <w:t xml:space="preserve">Repetitive and suggest to combine with para 1 </w:t>
      </w:r>
    </w:p>
  </w:comment>
  <w:comment w:id="65" w:author="Eng Soon Aw" w:date="2024-10-23T11:56:00Z" w:initials="EA">
    <w:p w14:paraId="2D0A379D" w14:textId="77777777" w:rsidR="00A826D7" w:rsidRDefault="00A826D7" w:rsidP="00A826D7">
      <w:pPr>
        <w:pStyle w:val="CommentText"/>
      </w:pPr>
      <w:r>
        <w:rPr>
          <w:rStyle w:val="CommentReference"/>
        </w:rPr>
        <w:annotationRef/>
      </w:r>
      <w:r>
        <w:rPr>
          <w:lang w:val="en-SG"/>
        </w:rPr>
        <w:t>Repetitive and suggest to combine in Section 1</w:t>
      </w:r>
    </w:p>
  </w:comment>
  <w:comment w:id="73" w:author="Eng Soon Aw" w:date="2024-10-24T06:54:00Z" w:initials="EA">
    <w:p w14:paraId="3062D38B" w14:textId="77777777" w:rsidR="00A93E53" w:rsidRDefault="001C64C1" w:rsidP="00A93E53">
      <w:pPr>
        <w:pStyle w:val="CommentText"/>
      </w:pPr>
      <w:r>
        <w:rPr>
          <w:rStyle w:val="CommentReference"/>
        </w:rPr>
        <w:annotationRef/>
      </w:r>
      <w:r w:rsidR="00A93E53">
        <w:rPr>
          <w:lang w:val="en-SG"/>
        </w:rPr>
        <w:t>There are examples where the Competent Authority has a third party arrangement for the maintenance of floating AtoNs. Similar to above comment.</w:t>
      </w:r>
    </w:p>
  </w:comment>
  <w:comment w:id="76" w:author="Eng Soon Aw" w:date="2024-10-24T07:36:00Z" w:initials="EA">
    <w:p w14:paraId="3BCC147B" w14:textId="77777777" w:rsidR="007A69F8" w:rsidRDefault="00FD0BA4" w:rsidP="007A69F8">
      <w:pPr>
        <w:pStyle w:val="CommentText"/>
      </w:pPr>
      <w:r>
        <w:rPr>
          <w:rStyle w:val="CommentReference"/>
        </w:rPr>
        <w:annotationRef/>
      </w:r>
      <w:r w:rsidR="007A69F8">
        <w:rPr>
          <w:lang w:val="en-SG"/>
        </w:rPr>
        <w:t>Considerations should be given about how many other special operations to be included as some are very localised to a specific organisation rather than an outlook necessary for a guideline.</w:t>
      </w:r>
    </w:p>
  </w:comment>
  <w:comment w:id="81" w:author="Eng Soon Aw" w:date="2024-10-24T06:56:00Z" w:initials="EA">
    <w:p w14:paraId="0C7AFB94" w14:textId="6A0144CE" w:rsidR="00081F4D" w:rsidRDefault="00081F4D" w:rsidP="00081F4D">
      <w:pPr>
        <w:pStyle w:val="CommentText"/>
      </w:pPr>
      <w:r>
        <w:rPr>
          <w:rStyle w:val="CommentReference"/>
        </w:rPr>
        <w:annotationRef/>
      </w:r>
      <w:r>
        <w:rPr>
          <w:lang w:val="en-SG"/>
        </w:rPr>
        <w:t>There are examples where the Competent Authority has a third party arrangement for the maintenance of floating AtoNs.</w:t>
      </w:r>
    </w:p>
  </w:comment>
  <w:comment w:id="122" w:author="Eng Soon Aw" w:date="2024-10-24T07:48:00Z" w:initials="EA">
    <w:p w14:paraId="4A1C6AE2" w14:textId="77777777" w:rsidR="00BD252A" w:rsidRDefault="00BD252A" w:rsidP="00BD252A">
      <w:pPr>
        <w:pStyle w:val="CommentText"/>
      </w:pPr>
      <w:r>
        <w:rPr>
          <w:rStyle w:val="CommentReference"/>
        </w:rPr>
        <w:annotationRef/>
      </w:r>
      <w:r>
        <w:rPr>
          <w:lang w:val="en-SG"/>
        </w:rPr>
        <w:t xml:space="preserve">These should be under the vessel’s own regulatory requirement to fulfill. </w:t>
      </w:r>
    </w:p>
  </w:comment>
  <w:comment w:id="117" w:author="Eng Soon Aw" w:date="2024-10-23T12:20:00Z" w:initials="EA">
    <w:p w14:paraId="2ED8AA20" w14:textId="43362E78" w:rsidR="00352066" w:rsidRDefault="00536A55" w:rsidP="00352066">
      <w:pPr>
        <w:pStyle w:val="CommentText"/>
      </w:pPr>
      <w:r>
        <w:rPr>
          <w:rStyle w:val="CommentReference"/>
        </w:rPr>
        <w:annotationRef/>
      </w:r>
      <w:r w:rsidR="00352066">
        <w:rPr>
          <w:lang w:val="en-SG"/>
        </w:rPr>
        <w:t xml:space="preserve">Suggest to combine this section as part of the risk assessment. </w:t>
      </w:r>
    </w:p>
    <w:p w14:paraId="3EDA5DC4" w14:textId="77777777" w:rsidR="00352066" w:rsidRDefault="00352066" w:rsidP="00352066">
      <w:pPr>
        <w:pStyle w:val="CommentText"/>
      </w:pPr>
      <w:r>
        <w:rPr>
          <w:lang w:val="en-SG"/>
        </w:rPr>
        <w:t>Or further explanation is required.</w:t>
      </w:r>
    </w:p>
  </w:comment>
  <w:comment w:id="132" w:author="Eng Soon Aw" w:date="2024-10-23T12:05:00Z" w:initials="EA">
    <w:p w14:paraId="0026D42B" w14:textId="1FAB542D" w:rsidR="005C0213" w:rsidRDefault="001F1BF6" w:rsidP="005C0213">
      <w:pPr>
        <w:pStyle w:val="CommentText"/>
      </w:pPr>
      <w:r>
        <w:rPr>
          <w:rStyle w:val="CommentReference"/>
        </w:rPr>
        <w:annotationRef/>
      </w:r>
      <w:r w:rsidR="005C0213">
        <w:rPr>
          <w:lang w:val="en-SG"/>
        </w:rPr>
        <w:t>Suggest “Master” rather than Captain as some crew may not be holding Certificate of Competency (Class 1), especially for non-foreign going vessels.</w:t>
      </w:r>
    </w:p>
  </w:comment>
  <w:comment w:id="181" w:author="Eng Soon Aw" w:date="2024-10-24T08:06:00Z" w:initials="EA">
    <w:p w14:paraId="4E5AF2F8" w14:textId="77777777" w:rsidR="002362FA" w:rsidRDefault="002362FA" w:rsidP="002362FA">
      <w:pPr>
        <w:pStyle w:val="CommentText"/>
      </w:pPr>
      <w:r>
        <w:rPr>
          <w:rStyle w:val="CommentReference"/>
        </w:rPr>
        <w:annotationRef/>
      </w:r>
      <w:r>
        <w:rPr>
          <w:lang w:val="en-SG"/>
        </w:rPr>
        <w:t>Suggest to put this in an annex as an example rather than in the actual guideline as it is very specific.</w:t>
      </w:r>
    </w:p>
  </w:comment>
  <w:comment w:id="183" w:author="Eng Soon Aw" w:date="2024-10-23T12:08:00Z" w:initials="EA">
    <w:p w14:paraId="7FC5F6C8" w14:textId="77777777" w:rsidR="007C0A26" w:rsidRDefault="005C0213" w:rsidP="007C0A26">
      <w:pPr>
        <w:pStyle w:val="CommentText"/>
      </w:pPr>
      <w:r>
        <w:rPr>
          <w:rStyle w:val="CommentReference"/>
        </w:rPr>
        <w:annotationRef/>
      </w:r>
      <w:r w:rsidR="007C0A26">
        <w:rPr>
          <w:lang w:val="en-SG"/>
        </w:rPr>
        <w:t xml:space="preserve">This section appears to be out of place, unless the buoy tender is specifically going to be used for such operations such as hydrographic surveys. </w:t>
      </w:r>
    </w:p>
    <w:p w14:paraId="64A21952" w14:textId="77777777" w:rsidR="007C0A26" w:rsidRDefault="007C0A26" w:rsidP="007C0A26">
      <w:pPr>
        <w:pStyle w:val="CommentText"/>
      </w:pPr>
      <w:r>
        <w:rPr>
          <w:lang w:val="en-SG"/>
        </w:rPr>
        <w:t>If not, suggest to remove this section or reduce.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A88594E" w15:done="0"/>
  <w15:commentEx w15:paraId="487F8757" w15:done="0"/>
  <w15:commentEx w15:paraId="7E46387D" w15:done="0"/>
  <w15:commentEx w15:paraId="142372F1" w15:done="0"/>
  <w15:commentEx w15:paraId="2D0A379D" w15:done="0"/>
  <w15:commentEx w15:paraId="3062D38B" w15:done="0"/>
  <w15:commentEx w15:paraId="3BCC147B" w15:done="0"/>
  <w15:commentEx w15:paraId="0C7AFB94" w15:done="0"/>
  <w15:commentEx w15:paraId="4A1C6AE2" w15:done="0"/>
  <w15:commentEx w15:paraId="3EDA5DC4" w15:done="0"/>
  <w15:commentEx w15:paraId="0026D42B" w15:done="0"/>
  <w15:commentEx w15:paraId="4E5AF2F8" w15:done="0"/>
  <w15:commentEx w15:paraId="64A2195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AAE5507" w16cex:dateUtc="2024-10-22T22:54:00Z"/>
  <w16cex:commentExtensible w16cex:durableId="4BCF7B99" w16cex:dateUtc="2024-10-23T03:51:00Z"/>
  <w16cex:commentExtensible w16cex:durableId="4B9B2B12" w16cex:dateUtc="2024-10-23T03:40:00Z"/>
  <w16cex:commentExtensible w16cex:durableId="5C154B42" w16cex:dateUtc="2024-10-23T03:55:00Z"/>
  <w16cex:commentExtensible w16cex:durableId="1F9F248C" w16cex:dateUtc="2024-10-23T03:56:00Z"/>
  <w16cex:commentExtensible w16cex:durableId="60F07D16" w16cex:dateUtc="2024-10-23T22:54:00Z"/>
  <w16cex:commentExtensible w16cex:durableId="67A35DF9" w16cex:dateUtc="2024-10-23T23:36:00Z"/>
  <w16cex:commentExtensible w16cex:durableId="506EC161" w16cex:dateUtc="2024-10-23T22:56:00Z"/>
  <w16cex:commentExtensible w16cex:durableId="1272798E" w16cex:dateUtc="2024-10-23T23:48:00Z"/>
  <w16cex:commentExtensible w16cex:durableId="2F7901EB" w16cex:dateUtc="2024-10-23T04:20:00Z"/>
  <w16cex:commentExtensible w16cex:durableId="5BDFD6E9" w16cex:dateUtc="2024-10-23T04:05:00Z"/>
  <w16cex:commentExtensible w16cex:durableId="2EE03AE4" w16cex:dateUtc="2024-10-24T00:06:00Z"/>
  <w16cex:commentExtensible w16cex:durableId="20D5BCEC" w16cex:dateUtc="2024-10-23T04: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A88594E" w16cid:durableId="7AAE5507"/>
  <w16cid:commentId w16cid:paraId="487F8757" w16cid:durableId="4BCF7B99"/>
  <w16cid:commentId w16cid:paraId="7E46387D" w16cid:durableId="4B9B2B12"/>
  <w16cid:commentId w16cid:paraId="142372F1" w16cid:durableId="5C154B42"/>
  <w16cid:commentId w16cid:paraId="2D0A379D" w16cid:durableId="1F9F248C"/>
  <w16cid:commentId w16cid:paraId="3062D38B" w16cid:durableId="60F07D16"/>
  <w16cid:commentId w16cid:paraId="3BCC147B" w16cid:durableId="67A35DF9"/>
  <w16cid:commentId w16cid:paraId="0C7AFB94" w16cid:durableId="506EC161"/>
  <w16cid:commentId w16cid:paraId="4A1C6AE2" w16cid:durableId="1272798E"/>
  <w16cid:commentId w16cid:paraId="3EDA5DC4" w16cid:durableId="2F7901EB"/>
  <w16cid:commentId w16cid:paraId="0026D42B" w16cid:durableId="5BDFD6E9"/>
  <w16cid:commentId w16cid:paraId="4E5AF2F8" w16cid:durableId="2EE03AE4"/>
  <w16cid:commentId w16cid:paraId="64A21952" w16cid:durableId="20D5BCE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F5A82A" w14:textId="77777777" w:rsidR="00FE0464" w:rsidRDefault="00FE0464" w:rsidP="003274DB">
      <w:r>
        <w:separator/>
      </w:r>
    </w:p>
    <w:p w14:paraId="244113B3" w14:textId="77777777" w:rsidR="00FE0464" w:rsidRDefault="00FE0464"/>
  </w:endnote>
  <w:endnote w:type="continuationSeparator" w:id="0">
    <w:p w14:paraId="06B53192" w14:textId="77777777" w:rsidR="00FE0464" w:rsidRDefault="00FE0464" w:rsidP="003274DB">
      <w:r>
        <w:continuationSeparator/>
      </w:r>
    </w:p>
    <w:p w14:paraId="703B707F" w14:textId="77777777" w:rsidR="00FE0464" w:rsidRDefault="00FE04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charset w:val="00"/>
    <w:family w:val="roman"/>
    <w:pitch w:val="default"/>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1208D9" w14:textId="77777777" w:rsidR="00E5035D" w:rsidRDefault="00E5035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8EA59C8" w14:textId="77777777" w:rsidR="00E5035D" w:rsidRDefault="00E5035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83052D" w14:textId="77777777" w:rsidR="00E5035D" w:rsidRDefault="00E5035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A6A800A" w14:textId="77777777" w:rsidR="00E5035D" w:rsidRDefault="00E5035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2BEE0AA" w14:textId="77777777" w:rsidR="00E5035D" w:rsidRDefault="00E5035D"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EA5788" w14:textId="77777777" w:rsidR="00E5035D" w:rsidRDefault="00E5035D" w:rsidP="008747E0">
    <w:pPr>
      <w:pStyle w:val="Footer"/>
    </w:pPr>
    <w:r>
      <w:rPr>
        <w:noProof/>
        <w:lang w:val="en-US"/>
      </w:rPr>
      <mc:AlternateContent>
        <mc:Choice Requires="wps">
          <w:drawing>
            <wp:anchor distT="0" distB="0" distL="114300" distR="114300" simplePos="0" relativeHeight="251737088" behindDoc="0" locked="0" layoutInCell="1" allowOverlap="1" wp14:anchorId="20034BA0" wp14:editId="39790E05">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667CAC" id="Connecteur droit 11" o:spid="_x0000_s1026" style="position:absolute;z-index:2517370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en-US"/>
      </w:rPr>
      <w:drawing>
        <wp:anchor distT="0" distB="0" distL="114300" distR="114300" simplePos="0" relativeHeight="251683840" behindDoc="1" locked="0" layoutInCell="1" allowOverlap="1" wp14:anchorId="741BA7EF" wp14:editId="64067F06">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552CD62B" w14:textId="77777777" w:rsidR="00E5035D" w:rsidRPr="00ED2A8D" w:rsidRDefault="00E5035D" w:rsidP="008747E0">
    <w:pPr>
      <w:pStyle w:val="Footer"/>
    </w:pPr>
  </w:p>
  <w:p w14:paraId="342120B0" w14:textId="77777777" w:rsidR="00E5035D" w:rsidRPr="00ED2A8D" w:rsidRDefault="00E5035D" w:rsidP="002735DD">
    <w:pPr>
      <w:pStyle w:val="Footer"/>
      <w:tabs>
        <w:tab w:val="left" w:pos="1781"/>
      </w:tabs>
    </w:pPr>
    <w:r>
      <w:tab/>
    </w:r>
  </w:p>
  <w:p w14:paraId="75EFDD72" w14:textId="77777777" w:rsidR="00E5035D" w:rsidRPr="00ED2A8D" w:rsidRDefault="00E5035D" w:rsidP="008747E0">
    <w:pPr>
      <w:pStyle w:val="Footer"/>
    </w:pPr>
  </w:p>
  <w:p w14:paraId="0E0F52A2" w14:textId="77777777" w:rsidR="00E5035D" w:rsidRPr="00ED2A8D" w:rsidRDefault="00E5035D"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96DA2A" w14:textId="77777777" w:rsidR="00E5035D" w:rsidRDefault="00E5035D" w:rsidP="00525922">
    <w:r>
      <w:rPr>
        <w:noProof/>
        <w:lang w:val="en-US"/>
      </w:rPr>
      <mc:AlternateContent>
        <mc:Choice Requires="wps">
          <w:drawing>
            <wp:anchor distT="0" distB="0" distL="114300" distR="114300" simplePos="0" relativeHeight="251790336" behindDoc="0" locked="0" layoutInCell="1" allowOverlap="1" wp14:anchorId="1E545861" wp14:editId="24CF371D">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63933E4" id="Connecteur droit 11" o:spid="_x0000_s1026" style="position:absolute;z-index:251790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7E3C5DC3" w14:textId="77777777" w:rsidR="00E5035D" w:rsidRPr="00C907DF" w:rsidRDefault="00E5035D"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6B0B34">
      <w:rPr>
        <w:b/>
        <w:bCs/>
        <w:noProof/>
        <w:szCs w:val="15"/>
        <w:lang w:val="en-US"/>
      </w:rPr>
      <w:t>Error! Use the Home tab to apply Document title to the text that you want to appear here.</w:t>
    </w:r>
    <w:r w:rsidRPr="00C907DF">
      <w:rPr>
        <w:szCs w:val="15"/>
      </w:rPr>
      <w:fldChar w:fldCharType="end"/>
    </w:r>
    <w:r w:rsidRPr="006B0B34">
      <w:rPr>
        <w:szCs w:val="15"/>
        <w:lang w:val="en-CA"/>
      </w:rPr>
      <w:t xml:space="preserve"> </w:t>
    </w:r>
    <w:r>
      <w:rPr>
        <w:szCs w:val="15"/>
      </w:rPr>
      <w:fldChar w:fldCharType="begin"/>
    </w:r>
    <w:r w:rsidRPr="006B0B34">
      <w:rPr>
        <w:szCs w:val="15"/>
        <w:lang w:val="en-CA"/>
      </w:rPr>
      <w:instrText xml:space="preserve"> STYLEREF "Document number" \* MERGEFORMAT </w:instrText>
    </w:r>
    <w:r>
      <w:rPr>
        <w:szCs w:val="15"/>
      </w:rPr>
      <w:fldChar w:fldCharType="separate"/>
    </w:r>
    <w:r w:rsidR="006B0B34" w:rsidRPr="006B0B34">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6B0B34">
      <w:rPr>
        <w:b/>
        <w:bCs/>
        <w:noProof/>
        <w:szCs w:val="15"/>
        <w:lang w:val="en-US"/>
      </w:rPr>
      <w:t>Error! Use the Home tab to apply Subtitle to the text that you want to appear here.</w:t>
    </w:r>
    <w:r>
      <w:rPr>
        <w:szCs w:val="15"/>
      </w:rPr>
      <w:fldChar w:fldCharType="end"/>
    </w:r>
  </w:p>
  <w:p w14:paraId="6CE6003E" w14:textId="77777777" w:rsidR="00E5035D" w:rsidRPr="00525922" w:rsidRDefault="00E5035D"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6B0B34">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4B767" w14:textId="77777777" w:rsidR="00E5035D" w:rsidRPr="00C716E5" w:rsidRDefault="00E5035D" w:rsidP="00C716E5">
    <w:pPr>
      <w:pStyle w:val="Footer"/>
      <w:rPr>
        <w:sz w:val="15"/>
        <w:szCs w:val="15"/>
      </w:rPr>
    </w:pPr>
  </w:p>
  <w:p w14:paraId="0CEC94FB" w14:textId="77777777" w:rsidR="00E5035D" w:rsidRDefault="00E5035D" w:rsidP="00C716E5">
    <w:pPr>
      <w:pStyle w:val="NoSpacing"/>
    </w:pPr>
  </w:p>
  <w:p w14:paraId="6B1C1B41" w14:textId="7D14CA92" w:rsidR="00E5035D" w:rsidRPr="00C907DF" w:rsidRDefault="007C0A26" w:rsidP="00827301">
    <w:pPr>
      <w:pStyle w:val="Footerportrait"/>
      <w:rPr>
        <w:rStyle w:val="PageNumber"/>
        <w:szCs w:val="15"/>
      </w:rPr>
    </w:pPr>
    <w:fldSimple w:instr=" STYLEREF  &quot;Document type&quot;  \* MERGEFORMAT ">
      <w:r w:rsidR="004952F4">
        <w:t>IALA Guideline</w:t>
      </w:r>
    </w:fldSimple>
    <w:r w:rsidR="00E5035D" w:rsidRPr="00C907DF">
      <w:t xml:space="preserve"> </w:t>
    </w:r>
    <w:fldSimple w:instr=" STYLEREF &quot;Document number&quot; \* MERGEFORMAT ">
      <w:r w:rsidR="004952F4" w:rsidRPr="004952F4">
        <w:rPr>
          <w:bCs/>
        </w:rPr>
        <w:t>Gnnnn</w:t>
      </w:r>
    </w:fldSimple>
    <w:r w:rsidR="00E5035D" w:rsidRPr="00C907DF">
      <w:t xml:space="preserve"> </w:t>
    </w:r>
    <w:fldSimple w:instr=" STYLEREF &quot;Document name&quot; \* MERGEFORMAT ">
      <w:r w:rsidR="004952F4" w:rsidRPr="004952F4">
        <w:rPr>
          <w:bCs/>
        </w:rPr>
        <w:t>Buoy Tender</w:t>
      </w:r>
      <w:r w:rsidR="004952F4">
        <w:t xml:space="preserve"> Activities</w:t>
      </w:r>
    </w:fldSimple>
  </w:p>
  <w:p w14:paraId="304E74AE" w14:textId="518B4850" w:rsidR="00E5035D" w:rsidRPr="00C907DF" w:rsidRDefault="007C0A26" w:rsidP="00827301">
    <w:pPr>
      <w:pStyle w:val="Footerportrait"/>
    </w:pPr>
    <w:fldSimple w:instr=" STYLEREF &quot;Edition number&quot; \* MERGEFORMAT ">
      <w:r w:rsidR="004952F4">
        <w:t>Edition 1.0</w:t>
      </w:r>
    </w:fldSimple>
    <w:r w:rsidR="00E5035D">
      <w:t xml:space="preserve"> </w:t>
    </w:r>
    <w:fldSimple w:instr=" STYLEREF  MRN  \* MERGEFORMAT ">
      <w:r w:rsidR="004952F4">
        <w:t>urn:mrn:iala:pub:gnnnn</w:t>
      </w:r>
    </w:fldSimple>
    <w:r w:rsidR="00E5035D" w:rsidRPr="00C907DF">
      <w:tab/>
    </w:r>
    <w:r w:rsidR="00E5035D">
      <w:t xml:space="preserve">P </w:t>
    </w:r>
    <w:r w:rsidR="00E5035D" w:rsidRPr="00C907DF">
      <w:rPr>
        <w:rStyle w:val="PageNumber"/>
        <w:szCs w:val="15"/>
      </w:rPr>
      <w:fldChar w:fldCharType="begin"/>
    </w:r>
    <w:r w:rsidR="00E5035D" w:rsidRPr="00C907DF">
      <w:rPr>
        <w:rStyle w:val="PageNumber"/>
        <w:szCs w:val="15"/>
      </w:rPr>
      <w:instrText xml:space="preserve">PAGE  </w:instrText>
    </w:r>
    <w:r w:rsidR="00E5035D" w:rsidRPr="00C907DF">
      <w:rPr>
        <w:rStyle w:val="PageNumber"/>
        <w:szCs w:val="15"/>
      </w:rPr>
      <w:fldChar w:fldCharType="separate"/>
    </w:r>
    <w:r w:rsidR="00E5035D">
      <w:rPr>
        <w:rStyle w:val="PageNumber"/>
        <w:szCs w:val="15"/>
      </w:rPr>
      <w:t>2</w:t>
    </w:r>
    <w:r w:rsidR="00E5035D"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97A59" w14:textId="77777777" w:rsidR="00E5035D" w:rsidRDefault="00E5035D" w:rsidP="00C716E5">
    <w:pPr>
      <w:pStyle w:val="Footer"/>
    </w:pPr>
  </w:p>
  <w:p w14:paraId="22A778E2" w14:textId="77777777" w:rsidR="00E5035D" w:rsidRDefault="00E5035D" w:rsidP="00C716E5">
    <w:pPr>
      <w:pStyle w:val="NoSpacing"/>
    </w:pPr>
  </w:p>
  <w:p w14:paraId="0DD533B2" w14:textId="50DAD999" w:rsidR="00E5035D" w:rsidRPr="00C907DF" w:rsidRDefault="002362FA" w:rsidP="00827301">
    <w:pPr>
      <w:pStyle w:val="Footerportrait"/>
      <w:rPr>
        <w:rStyle w:val="PageNumber"/>
        <w:szCs w:val="15"/>
      </w:rPr>
    </w:pPr>
    <w:fldSimple w:instr=" STYLEREF &quot;Document type&quot; \* MERGEFORMAT ">
      <w:r w:rsidR="004952F4">
        <w:t>IALA Guideline</w:t>
      </w:r>
    </w:fldSimple>
    <w:r w:rsidR="00E5035D" w:rsidRPr="00C907DF">
      <w:t xml:space="preserve"> </w:t>
    </w:r>
    <w:fldSimple w:instr=" STYLEREF &quot;Document number&quot; \* MERGEFORMAT ">
      <w:r w:rsidR="004952F4" w:rsidRPr="004952F4">
        <w:rPr>
          <w:bCs/>
        </w:rPr>
        <w:t>Gnnnn</w:t>
      </w:r>
    </w:fldSimple>
    <w:r w:rsidR="00E5035D" w:rsidRPr="00C907DF">
      <w:t xml:space="preserve"> </w:t>
    </w:r>
    <w:fldSimple w:instr=" STYLEREF &quot;Document name&quot; \* MERGEFORMAT ">
      <w:r w:rsidR="004952F4" w:rsidRPr="004952F4">
        <w:rPr>
          <w:bCs/>
        </w:rPr>
        <w:t>Buoy Tender</w:t>
      </w:r>
      <w:r w:rsidR="004952F4">
        <w:t xml:space="preserve"> Activities</w:t>
      </w:r>
    </w:fldSimple>
  </w:p>
  <w:p w14:paraId="472CF2FA" w14:textId="0D3122BF" w:rsidR="00E5035D" w:rsidRPr="00525922" w:rsidRDefault="002362FA" w:rsidP="00827301">
    <w:pPr>
      <w:pStyle w:val="Footerportrait"/>
    </w:pPr>
    <w:fldSimple w:instr=" STYLEREF &quot;Edition number&quot; \* MERGEFORMAT ">
      <w:r w:rsidR="004952F4">
        <w:t>Edition 1.0</w:t>
      </w:r>
    </w:fldSimple>
    <w:r w:rsidR="00E5035D">
      <w:t xml:space="preserve"> </w:t>
    </w:r>
    <w:fldSimple w:instr=" STYLEREF  MRN  \* MERGEFORMAT ">
      <w:r w:rsidR="004952F4">
        <w:t>urn:mrn:iala:pub:gnnnn</w:t>
      </w:r>
    </w:fldSimple>
    <w:r w:rsidR="00E5035D" w:rsidRPr="00C907DF">
      <w:tab/>
    </w:r>
    <w:r w:rsidR="00E5035D">
      <w:t xml:space="preserve">P </w:t>
    </w:r>
    <w:r w:rsidR="00E5035D" w:rsidRPr="00C907DF">
      <w:rPr>
        <w:rStyle w:val="PageNumber"/>
        <w:szCs w:val="15"/>
      </w:rPr>
      <w:fldChar w:fldCharType="begin"/>
    </w:r>
    <w:r w:rsidR="00E5035D" w:rsidRPr="00C907DF">
      <w:rPr>
        <w:rStyle w:val="PageNumber"/>
        <w:szCs w:val="15"/>
      </w:rPr>
      <w:instrText xml:space="preserve">PAGE  </w:instrText>
    </w:r>
    <w:r w:rsidR="00E5035D" w:rsidRPr="00C907DF">
      <w:rPr>
        <w:rStyle w:val="PageNumber"/>
        <w:szCs w:val="15"/>
      </w:rPr>
      <w:fldChar w:fldCharType="separate"/>
    </w:r>
    <w:r w:rsidR="00E5035D">
      <w:rPr>
        <w:rStyle w:val="PageNumber"/>
        <w:szCs w:val="15"/>
      </w:rPr>
      <w:t>3</w:t>
    </w:r>
    <w:r w:rsidR="00E5035D"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85732A" w14:textId="77777777" w:rsidR="00E5035D" w:rsidRDefault="00E5035D" w:rsidP="00C716E5">
    <w:pPr>
      <w:pStyle w:val="Footer"/>
    </w:pPr>
  </w:p>
  <w:p w14:paraId="359FF936" w14:textId="77777777" w:rsidR="00E5035D" w:rsidRDefault="00E5035D" w:rsidP="00C716E5">
    <w:pPr>
      <w:pStyle w:val="NoSpacing"/>
    </w:pPr>
  </w:p>
  <w:p w14:paraId="5528561F" w14:textId="4F88116C" w:rsidR="00E5035D" w:rsidRPr="00925B39" w:rsidRDefault="007C0A26" w:rsidP="00925B39">
    <w:pPr>
      <w:pStyle w:val="Footerportrait"/>
    </w:pPr>
    <w:fldSimple w:instr=" STYLEREF &quot;Document type&quot; \* MERGEFORMAT ">
      <w:r w:rsidR="004952F4">
        <w:t>IALA Guideline</w:t>
      </w:r>
    </w:fldSimple>
    <w:r w:rsidR="00E5035D" w:rsidRPr="00925B39">
      <w:t xml:space="preserve"> </w:t>
    </w:r>
    <w:fldSimple w:instr=" STYLEREF &quot;Document number&quot; \* MERGEFORMAT ">
      <w:r w:rsidR="004952F4">
        <w:t>Gnnnn</w:t>
      </w:r>
    </w:fldSimple>
    <w:r w:rsidR="00E5035D" w:rsidRPr="00925B39">
      <w:t xml:space="preserve"> </w:t>
    </w:r>
    <w:fldSimple w:instr=" STYLEREF &quot;Document name&quot; \* MERGEFORMAT ">
      <w:r w:rsidR="004952F4">
        <w:t>Buoy Tender Activities</w:t>
      </w:r>
    </w:fldSimple>
    <w:r w:rsidR="00E5035D" w:rsidRPr="00925B39">
      <w:tab/>
    </w:r>
  </w:p>
  <w:p w14:paraId="077CC45F" w14:textId="044656A4" w:rsidR="00E5035D" w:rsidRPr="00C907DF" w:rsidRDefault="007C0A26" w:rsidP="00925B39">
    <w:pPr>
      <w:pStyle w:val="Footerportrait"/>
    </w:pPr>
    <w:fldSimple w:instr=" STYLEREF &quot;Edition number&quot; \* MERGEFORMAT ">
      <w:r w:rsidR="004952F4">
        <w:t>Edition 1.0</w:t>
      </w:r>
    </w:fldSimple>
    <w:r w:rsidR="00E5035D" w:rsidRPr="00925B39">
      <w:t xml:space="preserve">  </w:t>
    </w:r>
    <w:fldSimple w:instr=" STYLEREF  MRN  \* MERGEFORMAT ">
      <w:r w:rsidR="004952F4">
        <w:t>urn:mrn:iala:pub:gnnnn</w:t>
      </w:r>
    </w:fldSimple>
    <w:r w:rsidR="00E5035D">
      <w:tab/>
    </w:r>
    <w:r w:rsidR="00E5035D">
      <w:rPr>
        <w:rStyle w:val="PageNumber"/>
        <w:szCs w:val="15"/>
      </w:rPr>
      <w:t xml:space="preserve">P </w:t>
    </w:r>
    <w:r w:rsidR="00E5035D" w:rsidRPr="00C907DF">
      <w:rPr>
        <w:rStyle w:val="PageNumber"/>
        <w:szCs w:val="15"/>
      </w:rPr>
      <w:fldChar w:fldCharType="begin"/>
    </w:r>
    <w:r w:rsidR="00E5035D" w:rsidRPr="00C907DF">
      <w:rPr>
        <w:rStyle w:val="PageNumber"/>
        <w:szCs w:val="15"/>
      </w:rPr>
      <w:instrText xml:space="preserve">PAGE  </w:instrText>
    </w:r>
    <w:r w:rsidR="00E5035D" w:rsidRPr="00C907DF">
      <w:rPr>
        <w:rStyle w:val="PageNumber"/>
        <w:szCs w:val="15"/>
      </w:rPr>
      <w:fldChar w:fldCharType="separate"/>
    </w:r>
    <w:r w:rsidR="00E5035D">
      <w:rPr>
        <w:rStyle w:val="PageNumber"/>
        <w:szCs w:val="15"/>
      </w:rPr>
      <w:t>5</w:t>
    </w:r>
    <w:r w:rsidR="00E5035D"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DD7F46" w14:textId="77777777" w:rsidR="00FE0464" w:rsidRDefault="00FE0464" w:rsidP="003274DB">
      <w:r>
        <w:separator/>
      </w:r>
    </w:p>
    <w:p w14:paraId="2868606C" w14:textId="77777777" w:rsidR="00FE0464" w:rsidRDefault="00FE0464"/>
  </w:footnote>
  <w:footnote w:type="continuationSeparator" w:id="0">
    <w:p w14:paraId="27B7C9C6" w14:textId="77777777" w:rsidR="00FE0464" w:rsidRDefault="00FE0464" w:rsidP="003274DB">
      <w:r>
        <w:continuationSeparator/>
      </w:r>
    </w:p>
    <w:p w14:paraId="50C470FE" w14:textId="77777777" w:rsidR="00FE0464" w:rsidRDefault="00FE0464"/>
  </w:footnote>
  <w:footnote w:id="1">
    <w:p w14:paraId="37E1A553" w14:textId="25B97E72" w:rsidR="00863A58" w:rsidRPr="00D73138" w:rsidRDefault="00863A58" w:rsidP="0045335B">
      <w:pPr>
        <w:pStyle w:val="FootnoteText"/>
        <w:tabs>
          <w:tab w:val="clear" w:pos="425"/>
        </w:tabs>
        <w:ind w:left="0" w:firstLine="0"/>
        <w:rPr>
          <w:ins w:id="22" w:author="Eng Soon Aw" w:date="2024-10-24T06:47:00Z"/>
          <w:vertAlign w:val="baseline"/>
          <w:lang w:val="en-SG"/>
        </w:rPr>
      </w:pPr>
      <w:ins w:id="23" w:author="Eng Soon Aw" w:date="2024-10-24T06:47:00Z" w16du:dateUtc="2024-10-23T22:47:00Z">
        <w:r>
          <w:rPr>
            <w:rStyle w:val="FootnoteReference"/>
          </w:rPr>
          <w:footnoteRef/>
        </w:r>
        <w:r>
          <w:t xml:space="preserve"> </w:t>
        </w:r>
      </w:ins>
      <w:ins w:id="24" w:author="Eng Soon Aw" w:date="2024-10-24T06:48:00Z" w16du:dateUtc="2024-10-23T22:48:00Z">
        <w:r w:rsidR="0045335B" w:rsidRPr="00D73138">
          <w:rPr>
            <w:vertAlign w:val="baseline"/>
          </w:rPr>
          <w:t>From IALA</w:t>
        </w:r>
        <w:r w:rsidR="0045335B">
          <w:t xml:space="preserve"> </w:t>
        </w:r>
        <w:r w:rsidR="0045335B">
          <w:rPr>
            <w:vertAlign w:val="baseline"/>
            <w:lang w:val="en-SG"/>
          </w:rPr>
          <w:t>Dictionary: Lighthouse Tender is a</w:t>
        </w:r>
      </w:ins>
      <w:ins w:id="25" w:author="Eng Soon Aw" w:date="2024-10-24T06:47:00Z">
        <w:r w:rsidRPr="00D73138">
          <w:rPr>
            <w:vertAlign w:val="baseline"/>
            <w:lang w:val="en-SG"/>
          </w:rPr>
          <w:t xml:space="preserve"> vessel specially designed to meet the needs of a lighthouse authority for replenishment of fuel and water supplies, relief of personnel of lighthouses and light vessels, towing of light vessels and large navigation buoys, and the repair and replacement of buoys and fixed aids to navigation.</w:t>
        </w:r>
        <w:r w:rsidRPr="00863A58">
          <w:rPr>
            <w:lang w:val="en-SG"/>
          </w:rPr>
          <w:t> </w:t>
        </w:r>
        <w:r w:rsidRPr="00D73138">
          <w:rPr>
            <w:vertAlign w:val="baseline"/>
            <w:lang w:val="en-SG"/>
          </w:rPr>
          <w:t>Note :</w:t>
        </w:r>
      </w:ins>
      <w:ins w:id="26" w:author="Eng Soon Aw" w:date="2024-10-24T06:48:00Z" w16du:dateUtc="2024-10-23T22:48:00Z">
        <w:r>
          <w:rPr>
            <w:vertAlign w:val="baseline"/>
            <w:lang w:val="en-SG"/>
          </w:rPr>
          <w:t xml:space="preserve"> </w:t>
        </w:r>
      </w:ins>
      <w:ins w:id="27" w:author="Eng Soon Aw" w:date="2024-10-24T06:47:00Z">
        <w:r w:rsidRPr="00D73138">
          <w:rPr>
            <w:vertAlign w:val="baseline"/>
            <w:lang w:val="en-SG"/>
          </w:rPr>
          <w:t>The term "buoy tender" is used when the vessel is principally engaged in the laying or servicing of buoys.</w:t>
        </w:r>
      </w:ins>
    </w:p>
    <w:p w14:paraId="37618313" w14:textId="66902CAE" w:rsidR="00863A58" w:rsidRPr="00D73138" w:rsidRDefault="00863A58">
      <w:pPr>
        <w:pStyle w:val="FootnoteText"/>
        <w:rPr>
          <w:vertAlign w:val="baseline"/>
          <w:lang w:val="en-SG"/>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6054B5" w14:textId="77777777" w:rsidR="00E5035D" w:rsidRDefault="004952F4">
    <w:pPr>
      <w:pStyle w:val="Header"/>
    </w:pPr>
    <w:r>
      <w:rPr>
        <w:noProof/>
      </w:rPr>
      <w:pict w14:anchorId="772177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0CF6DE" w14:textId="77777777" w:rsidR="00E5035D" w:rsidRDefault="004952F4">
    <w:pPr>
      <w:pStyle w:val="Header"/>
    </w:pPr>
    <w:r>
      <w:rPr>
        <w:noProof/>
      </w:rPr>
      <w:pict w14:anchorId="3E8A35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5" type="#_x0000_t136" style="position:absolute;margin-left:0;margin-top:0;width:449.6pt;height:269.75pt;rotation:315;z-index:-251592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16B64" w14:textId="77777777" w:rsidR="00E5035D" w:rsidRPr="00667792" w:rsidRDefault="004952F4" w:rsidP="00667792">
    <w:pPr>
      <w:pStyle w:val="Header"/>
    </w:pPr>
    <w:r>
      <w:rPr>
        <w:noProof/>
      </w:rPr>
      <w:pict w14:anchorId="5736B7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6" type="#_x0000_t136" style="position:absolute;margin-left:0;margin-top:0;width:449.6pt;height:269.75pt;rotation:315;z-index:-251590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en-US"/>
      </w:rPr>
      <w:drawing>
        <wp:anchor distT="0" distB="0" distL="114300" distR="114300" simplePos="0" relativeHeight="251664896" behindDoc="1" locked="0" layoutInCell="1" allowOverlap="1" wp14:anchorId="692A7493" wp14:editId="1CC72BC2">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7557AF" w14:textId="77777777" w:rsidR="00E5035D" w:rsidRDefault="004952F4">
    <w:pPr>
      <w:pStyle w:val="Header"/>
    </w:pPr>
    <w:r>
      <w:rPr>
        <w:noProof/>
      </w:rPr>
      <w:pict w14:anchorId="1FE66A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4" type="#_x0000_t136" style="position:absolute;margin-left:0;margin-top:0;width:449.6pt;height:269.75pt;rotation:315;z-index:-251594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8C5C22" w14:textId="216D1671" w:rsidR="00E5035D" w:rsidRDefault="004952F4" w:rsidP="00DA19D1">
    <w:pPr>
      <w:pStyle w:val="Header"/>
      <w:tabs>
        <w:tab w:val="left" w:pos="7629"/>
      </w:tabs>
    </w:pPr>
    <w:r>
      <w:rPr>
        <w:noProof/>
      </w:rPr>
      <w:pict w14:anchorId="5A056E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sidRPr="00442889">
      <w:rPr>
        <w:noProof/>
        <w:lang w:val="en-US"/>
      </w:rPr>
      <w:drawing>
        <wp:anchor distT="0" distB="0" distL="114300" distR="114300" simplePos="0" relativeHeight="251603968" behindDoc="1" locked="0" layoutInCell="1" allowOverlap="1" wp14:anchorId="1D773C3B" wp14:editId="024E73E9">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del w:id="2" w:author="Alisa Nechyporuk" w:date="2024-10-25T13:14:00Z" w16du:dateUtc="2024-10-25T02:14:00Z">
      <w:r w:rsidR="00DA19D1" w:rsidDel="004952F4">
        <w:tab/>
      </w:r>
    </w:del>
    <w:r w:rsidR="00DA19D1">
      <w:t>ENG19-</w:t>
    </w:r>
    <w:r>
      <w:t>9.2.1.1.1</w:t>
    </w:r>
  </w:p>
  <w:p w14:paraId="74B7294A" w14:textId="77777777" w:rsidR="00E5035D" w:rsidRDefault="00E5035D" w:rsidP="00A87080">
    <w:pPr>
      <w:pStyle w:val="Header"/>
    </w:pPr>
  </w:p>
  <w:p w14:paraId="31B7EAC7" w14:textId="77777777" w:rsidR="00E5035D" w:rsidRDefault="00E5035D" w:rsidP="00A87080">
    <w:pPr>
      <w:pStyle w:val="Header"/>
    </w:pPr>
  </w:p>
  <w:p w14:paraId="77B6A789" w14:textId="77777777" w:rsidR="00E5035D" w:rsidRDefault="00E5035D" w:rsidP="008747E0">
    <w:pPr>
      <w:pStyle w:val="Header"/>
    </w:pPr>
  </w:p>
  <w:p w14:paraId="35462B68" w14:textId="77777777" w:rsidR="00E5035D" w:rsidRDefault="00E5035D" w:rsidP="008747E0">
    <w:pPr>
      <w:pStyle w:val="Header"/>
    </w:pPr>
  </w:p>
  <w:p w14:paraId="5FFBF957" w14:textId="77777777" w:rsidR="00E5035D" w:rsidRDefault="00E5035D" w:rsidP="008747E0">
    <w:pPr>
      <w:pStyle w:val="Header"/>
    </w:pPr>
    <w:r>
      <w:rPr>
        <w:noProof/>
        <w:lang w:val="en-US"/>
      </w:rPr>
      <w:drawing>
        <wp:anchor distT="0" distB="0" distL="114300" distR="114300" simplePos="0" relativeHeight="251577344" behindDoc="1" locked="0" layoutInCell="1" allowOverlap="1" wp14:anchorId="16C16845" wp14:editId="14C9E282">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0996029" w14:textId="77777777" w:rsidR="00E5035D" w:rsidRDefault="00E5035D" w:rsidP="008747E0">
    <w:pPr>
      <w:pStyle w:val="Header"/>
    </w:pPr>
  </w:p>
  <w:p w14:paraId="770AF1C3" w14:textId="77777777" w:rsidR="00E5035D" w:rsidRPr="00ED2A8D" w:rsidRDefault="00E5035D" w:rsidP="00A87080">
    <w:pPr>
      <w:pStyle w:val="Header"/>
    </w:pPr>
  </w:p>
  <w:p w14:paraId="79E9C31E" w14:textId="77777777" w:rsidR="00E5035D" w:rsidRPr="00ED2A8D" w:rsidRDefault="00E5035D"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A32E4A" w14:textId="77777777" w:rsidR="00E5035D" w:rsidRDefault="004952F4">
    <w:pPr>
      <w:pStyle w:val="Header"/>
    </w:pPr>
    <w:r>
      <w:rPr>
        <w:noProof/>
      </w:rPr>
      <w:pict w14:anchorId="6843E5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5"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en-US"/>
      </w:rPr>
      <w:drawing>
        <wp:anchor distT="0" distB="0" distL="114300" distR="114300" simplePos="0" relativeHeight="251763712" behindDoc="1" locked="0" layoutInCell="1" allowOverlap="1" wp14:anchorId="0FB984DF" wp14:editId="5B2B11BD">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133CE48" w14:textId="77777777" w:rsidR="00E5035D" w:rsidRDefault="00E5035D">
    <w:pPr>
      <w:pStyle w:val="Header"/>
    </w:pPr>
  </w:p>
  <w:p w14:paraId="1B7D94AC" w14:textId="77777777" w:rsidR="00E5035D" w:rsidRDefault="00E5035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C3915" w14:textId="77777777" w:rsidR="00E5035D" w:rsidRDefault="004952F4">
    <w:pPr>
      <w:pStyle w:val="Header"/>
    </w:pPr>
    <w:r>
      <w:rPr>
        <w:noProof/>
      </w:rPr>
      <w:pict w14:anchorId="3C821E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4CEFEB" w14:textId="77777777" w:rsidR="00E5035D" w:rsidRPr="00ED2A8D" w:rsidRDefault="004952F4" w:rsidP="0010529E">
    <w:pPr>
      <w:pStyle w:val="Header"/>
      <w:tabs>
        <w:tab w:val="right" w:pos="10205"/>
      </w:tabs>
    </w:pPr>
    <w:r>
      <w:rPr>
        <w:noProof/>
      </w:rPr>
      <w:pict w14:anchorId="66C648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en-US"/>
      </w:rPr>
      <w:drawing>
        <wp:anchor distT="0" distB="0" distL="114300" distR="114300" simplePos="0" relativeHeight="251657216" behindDoc="1" locked="0" layoutInCell="1" allowOverlap="1" wp14:anchorId="5FC741A9" wp14:editId="7A2EE4E8">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E5035D">
      <w:tab/>
    </w:r>
  </w:p>
  <w:p w14:paraId="069CCF16" w14:textId="77777777" w:rsidR="00E5035D" w:rsidRPr="00ED2A8D" w:rsidRDefault="00E5035D" w:rsidP="008747E0">
    <w:pPr>
      <w:pStyle w:val="Header"/>
    </w:pPr>
  </w:p>
  <w:p w14:paraId="48C121C2" w14:textId="77777777" w:rsidR="00E5035D" w:rsidRDefault="00E5035D" w:rsidP="008747E0">
    <w:pPr>
      <w:pStyle w:val="Header"/>
    </w:pPr>
  </w:p>
  <w:p w14:paraId="3438F41B" w14:textId="77777777" w:rsidR="00E5035D" w:rsidRDefault="00E5035D" w:rsidP="008747E0">
    <w:pPr>
      <w:pStyle w:val="Header"/>
    </w:pPr>
  </w:p>
  <w:p w14:paraId="07F9877A" w14:textId="77777777" w:rsidR="00E5035D" w:rsidRDefault="00E5035D" w:rsidP="008747E0">
    <w:pPr>
      <w:pStyle w:val="Header"/>
    </w:pPr>
  </w:p>
  <w:p w14:paraId="0ACF1ABB" w14:textId="77777777" w:rsidR="00E5035D" w:rsidRPr="00441393" w:rsidRDefault="00E5035D" w:rsidP="00441393">
    <w:pPr>
      <w:pStyle w:val="Contents"/>
    </w:pPr>
    <w:r>
      <w:t>DOCUMENT REVISION</w:t>
    </w:r>
  </w:p>
  <w:p w14:paraId="46412F61" w14:textId="77777777" w:rsidR="00E5035D" w:rsidRPr="00ED2A8D" w:rsidRDefault="00E5035D" w:rsidP="008747E0">
    <w:pPr>
      <w:pStyle w:val="Header"/>
    </w:pPr>
  </w:p>
  <w:p w14:paraId="4DC385F6" w14:textId="77777777" w:rsidR="00E5035D" w:rsidRPr="00AC33A2" w:rsidRDefault="00E5035D"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E37DD" w14:textId="77777777" w:rsidR="00E5035D" w:rsidRDefault="004952F4">
    <w:pPr>
      <w:pStyle w:val="Header"/>
    </w:pPr>
    <w:r>
      <w:rPr>
        <w:noProof/>
      </w:rPr>
      <w:pict w14:anchorId="741083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AA0EB8" w14:textId="77777777" w:rsidR="00E5035D" w:rsidRDefault="004952F4">
    <w:pPr>
      <w:pStyle w:val="Header"/>
    </w:pPr>
    <w:r>
      <w:rPr>
        <w:noProof/>
      </w:rPr>
      <w:pict w14:anchorId="388EE3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4138B8" w14:textId="77777777" w:rsidR="00E5035D" w:rsidRPr="00ED2A8D" w:rsidRDefault="004952F4" w:rsidP="008747E0">
    <w:pPr>
      <w:pStyle w:val="Header"/>
    </w:pPr>
    <w:r>
      <w:rPr>
        <w:noProof/>
      </w:rPr>
      <w:pict w14:anchorId="5CAF56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en-US"/>
      </w:rPr>
      <w:drawing>
        <wp:anchor distT="0" distB="0" distL="114300" distR="114300" simplePos="0" relativeHeight="251550720" behindDoc="1" locked="0" layoutInCell="1" allowOverlap="1" wp14:anchorId="4DA0C0B2" wp14:editId="2B0D538B">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929BACC" w14:textId="77777777" w:rsidR="00E5035D" w:rsidRPr="00ED2A8D" w:rsidRDefault="00E5035D" w:rsidP="008747E0">
    <w:pPr>
      <w:pStyle w:val="Header"/>
    </w:pPr>
  </w:p>
  <w:p w14:paraId="70EFD050" w14:textId="77777777" w:rsidR="00E5035D" w:rsidRDefault="00E5035D" w:rsidP="008747E0">
    <w:pPr>
      <w:pStyle w:val="Header"/>
    </w:pPr>
  </w:p>
  <w:p w14:paraId="3B1793B6" w14:textId="77777777" w:rsidR="00E5035D" w:rsidRDefault="00E5035D" w:rsidP="008747E0">
    <w:pPr>
      <w:pStyle w:val="Header"/>
    </w:pPr>
  </w:p>
  <w:p w14:paraId="128A7055" w14:textId="77777777" w:rsidR="00E5035D" w:rsidRDefault="00E5035D" w:rsidP="008747E0">
    <w:pPr>
      <w:pStyle w:val="Header"/>
    </w:pPr>
  </w:p>
  <w:p w14:paraId="64041DBB" w14:textId="77777777" w:rsidR="00E5035D" w:rsidRPr="00441393" w:rsidRDefault="00E5035D" w:rsidP="00441393">
    <w:pPr>
      <w:pStyle w:val="Contents"/>
    </w:pPr>
    <w:r>
      <w:t>CONTENTS</w:t>
    </w:r>
  </w:p>
  <w:p w14:paraId="0CF57943" w14:textId="77777777" w:rsidR="00E5035D" w:rsidRDefault="00E5035D" w:rsidP="0078486B">
    <w:pPr>
      <w:pStyle w:val="Header"/>
      <w:spacing w:line="140" w:lineRule="exact"/>
    </w:pPr>
  </w:p>
  <w:p w14:paraId="4039A926" w14:textId="77777777" w:rsidR="00E5035D" w:rsidRPr="00AC33A2" w:rsidRDefault="00E5035D"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99E413" w14:textId="77777777" w:rsidR="00E5035D" w:rsidRPr="00ED2A8D" w:rsidRDefault="004952F4" w:rsidP="00C716E5">
    <w:pPr>
      <w:pStyle w:val="Header"/>
    </w:pPr>
    <w:r>
      <w:rPr>
        <w:noProof/>
      </w:rPr>
      <w:pict w14:anchorId="394ABE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en-US"/>
      </w:rPr>
      <w:drawing>
        <wp:anchor distT="0" distB="0" distL="114300" distR="114300" simplePos="0" relativeHeight="251710464" behindDoc="1" locked="0" layoutInCell="1" allowOverlap="1" wp14:anchorId="03691E23" wp14:editId="72B5E766">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FCF9787" w14:textId="77777777" w:rsidR="00E5035D" w:rsidRPr="00ED2A8D" w:rsidRDefault="00E5035D" w:rsidP="00C716E5">
    <w:pPr>
      <w:pStyle w:val="Header"/>
    </w:pPr>
  </w:p>
  <w:p w14:paraId="49F4DBBA" w14:textId="77777777" w:rsidR="00E5035D" w:rsidRDefault="00E5035D" w:rsidP="00C716E5">
    <w:pPr>
      <w:pStyle w:val="Header"/>
    </w:pPr>
  </w:p>
  <w:p w14:paraId="519E4590" w14:textId="77777777" w:rsidR="00E5035D" w:rsidRDefault="00E5035D" w:rsidP="00C716E5">
    <w:pPr>
      <w:pStyle w:val="Header"/>
    </w:pPr>
  </w:p>
  <w:p w14:paraId="3FDF7ABB" w14:textId="77777777" w:rsidR="00E5035D" w:rsidRDefault="00E5035D" w:rsidP="00C716E5">
    <w:pPr>
      <w:pStyle w:val="Header"/>
    </w:pPr>
  </w:p>
  <w:p w14:paraId="7B743477" w14:textId="77777777" w:rsidR="00E5035D" w:rsidRPr="00441393" w:rsidRDefault="00E5035D" w:rsidP="00C716E5">
    <w:pPr>
      <w:pStyle w:val="Contents"/>
    </w:pPr>
    <w:r>
      <w:t>CONTENTS</w:t>
    </w:r>
  </w:p>
  <w:p w14:paraId="340DC5F2" w14:textId="77777777" w:rsidR="00E5035D" w:rsidRPr="00ED2A8D" w:rsidRDefault="00E5035D" w:rsidP="00C716E5">
    <w:pPr>
      <w:pStyle w:val="Header"/>
    </w:pPr>
  </w:p>
  <w:p w14:paraId="0F6FB38D" w14:textId="77777777" w:rsidR="00E5035D" w:rsidRPr="00AC33A2" w:rsidRDefault="00E5035D" w:rsidP="00C716E5">
    <w:pPr>
      <w:pStyle w:val="Header"/>
      <w:spacing w:line="140" w:lineRule="exact"/>
    </w:pPr>
  </w:p>
  <w:p w14:paraId="4B47EB82" w14:textId="77777777" w:rsidR="00E5035D" w:rsidRDefault="00E5035D">
    <w:pPr>
      <w:pStyle w:val="Header"/>
    </w:pPr>
    <w:r>
      <w:rPr>
        <w:noProof/>
        <w:lang w:val="en-US"/>
      </w:rPr>
      <w:drawing>
        <wp:anchor distT="0" distB="0" distL="114300" distR="114300" simplePos="0" relativeHeight="251630592" behindDoc="1" locked="0" layoutInCell="1" allowOverlap="1" wp14:anchorId="477B2738" wp14:editId="5A9C703A">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7184790"/>
    <w:multiLevelType w:val="hybridMultilevel"/>
    <w:tmpl w:val="5EBEF840"/>
    <w:lvl w:ilvl="0" w:tplc="04090001">
      <w:start w:val="1"/>
      <w:numFmt w:val="bullet"/>
      <w:lvlText w:val=""/>
      <w:lvlJc w:val="left"/>
      <w:pPr>
        <w:ind w:left="1391" w:hanging="360"/>
      </w:pPr>
      <w:rPr>
        <w:rFonts w:ascii="Symbol" w:hAnsi="Symbol" w:hint="default"/>
      </w:rPr>
    </w:lvl>
    <w:lvl w:ilvl="1" w:tplc="04090003" w:tentative="1">
      <w:start w:val="1"/>
      <w:numFmt w:val="bullet"/>
      <w:lvlText w:val="o"/>
      <w:lvlJc w:val="left"/>
      <w:pPr>
        <w:ind w:left="2111" w:hanging="360"/>
      </w:pPr>
      <w:rPr>
        <w:rFonts w:ascii="Courier New" w:hAnsi="Courier New" w:cs="Courier New" w:hint="default"/>
      </w:rPr>
    </w:lvl>
    <w:lvl w:ilvl="2" w:tplc="04090005" w:tentative="1">
      <w:start w:val="1"/>
      <w:numFmt w:val="bullet"/>
      <w:lvlText w:val=""/>
      <w:lvlJc w:val="left"/>
      <w:pPr>
        <w:ind w:left="2831" w:hanging="360"/>
      </w:pPr>
      <w:rPr>
        <w:rFonts w:ascii="Wingdings" w:hAnsi="Wingdings" w:hint="default"/>
      </w:rPr>
    </w:lvl>
    <w:lvl w:ilvl="3" w:tplc="04090001" w:tentative="1">
      <w:start w:val="1"/>
      <w:numFmt w:val="bullet"/>
      <w:lvlText w:val=""/>
      <w:lvlJc w:val="left"/>
      <w:pPr>
        <w:ind w:left="3551" w:hanging="360"/>
      </w:pPr>
      <w:rPr>
        <w:rFonts w:ascii="Symbol" w:hAnsi="Symbol" w:hint="default"/>
      </w:rPr>
    </w:lvl>
    <w:lvl w:ilvl="4" w:tplc="04090003" w:tentative="1">
      <w:start w:val="1"/>
      <w:numFmt w:val="bullet"/>
      <w:lvlText w:val="o"/>
      <w:lvlJc w:val="left"/>
      <w:pPr>
        <w:ind w:left="4271" w:hanging="360"/>
      </w:pPr>
      <w:rPr>
        <w:rFonts w:ascii="Courier New" w:hAnsi="Courier New" w:cs="Courier New" w:hint="default"/>
      </w:rPr>
    </w:lvl>
    <w:lvl w:ilvl="5" w:tplc="04090005" w:tentative="1">
      <w:start w:val="1"/>
      <w:numFmt w:val="bullet"/>
      <w:lvlText w:val=""/>
      <w:lvlJc w:val="left"/>
      <w:pPr>
        <w:ind w:left="4991" w:hanging="360"/>
      </w:pPr>
      <w:rPr>
        <w:rFonts w:ascii="Wingdings" w:hAnsi="Wingdings" w:hint="default"/>
      </w:rPr>
    </w:lvl>
    <w:lvl w:ilvl="6" w:tplc="04090001" w:tentative="1">
      <w:start w:val="1"/>
      <w:numFmt w:val="bullet"/>
      <w:lvlText w:val=""/>
      <w:lvlJc w:val="left"/>
      <w:pPr>
        <w:ind w:left="5711" w:hanging="360"/>
      </w:pPr>
      <w:rPr>
        <w:rFonts w:ascii="Symbol" w:hAnsi="Symbol" w:hint="default"/>
      </w:rPr>
    </w:lvl>
    <w:lvl w:ilvl="7" w:tplc="04090003" w:tentative="1">
      <w:start w:val="1"/>
      <w:numFmt w:val="bullet"/>
      <w:lvlText w:val="o"/>
      <w:lvlJc w:val="left"/>
      <w:pPr>
        <w:ind w:left="6431" w:hanging="360"/>
      </w:pPr>
      <w:rPr>
        <w:rFonts w:ascii="Courier New" w:hAnsi="Courier New" w:cs="Courier New" w:hint="default"/>
      </w:rPr>
    </w:lvl>
    <w:lvl w:ilvl="8" w:tplc="04090005" w:tentative="1">
      <w:start w:val="1"/>
      <w:numFmt w:val="bullet"/>
      <w:lvlText w:val=""/>
      <w:lvlJc w:val="left"/>
      <w:pPr>
        <w:ind w:left="7151" w:hanging="360"/>
      </w:pPr>
      <w:rPr>
        <w:rFonts w:ascii="Wingdings" w:hAnsi="Wingdings" w:hint="default"/>
      </w:rPr>
    </w:lvl>
  </w:abstractNum>
  <w:abstractNum w:abstractNumId="2" w15:restartNumberingAfterBreak="0">
    <w:nsid w:val="0C820871"/>
    <w:multiLevelType w:val="hybridMultilevel"/>
    <w:tmpl w:val="7D7A1EFE"/>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3" w15:restartNumberingAfterBreak="0">
    <w:nsid w:val="0CFE1228"/>
    <w:multiLevelType w:val="hybridMultilevel"/>
    <w:tmpl w:val="6984554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0D0A6DF3"/>
    <w:multiLevelType w:val="hybridMultilevel"/>
    <w:tmpl w:val="BDDC52D4"/>
    <w:lvl w:ilvl="0" w:tplc="04090001">
      <w:start w:val="1"/>
      <w:numFmt w:val="bullet"/>
      <w:lvlText w:val=""/>
      <w:lvlJc w:val="left"/>
      <w:pPr>
        <w:ind w:left="1391" w:hanging="360"/>
      </w:pPr>
      <w:rPr>
        <w:rFonts w:ascii="Symbol" w:hAnsi="Symbol" w:hint="default"/>
      </w:rPr>
    </w:lvl>
    <w:lvl w:ilvl="1" w:tplc="04090003" w:tentative="1">
      <w:start w:val="1"/>
      <w:numFmt w:val="bullet"/>
      <w:lvlText w:val="o"/>
      <w:lvlJc w:val="left"/>
      <w:pPr>
        <w:ind w:left="2111" w:hanging="360"/>
      </w:pPr>
      <w:rPr>
        <w:rFonts w:ascii="Courier New" w:hAnsi="Courier New" w:cs="Courier New" w:hint="default"/>
      </w:rPr>
    </w:lvl>
    <w:lvl w:ilvl="2" w:tplc="04090005" w:tentative="1">
      <w:start w:val="1"/>
      <w:numFmt w:val="bullet"/>
      <w:lvlText w:val=""/>
      <w:lvlJc w:val="left"/>
      <w:pPr>
        <w:ind w:left="2831" w:hanging="360"/>
      </w:pPr>
      <w:rPr>
        <w:rFonts w:ascii="Wingdings" w:hAnsi="Wingdings" w:hint="default"/>
      </w:rPr>
    </w:lvl>
    <w:lvl w:ilvl="3" w:tplc="04090001" w:tentative="1">
      <w:start w:val="1"/>
      <w:numFmt w:val="bullet"/>
      <w:lvlText w:val=""/>
      <w:lvlJc w:val="left"/>
      <w:pPr>
        <w:ind w:left="3551" w:hanging="360"/>
      </w:pPr>
      <w:rPr>
        <w:rFonts w:ascii="Symbol" w:hAnsi="Symbol" w:hint="default"/>
      </w:rPr>
    </w:lvl>
    <w:lvl w:ilvl="4" w:tplc="04090003" w:tentative="1">
      <w:start w:val="1"/>
      <w:numFmt w:val="bullet"/>
      <w:lvlText w:val="o"/>
      <w:lvlJc w:val="left"/>
      <w:pPr>
        <w:ind w:left="4271" w:hanging="360"/>
      </w:pPr>
      <w:rPr>
        <w:rFonts w:ascii="Courier New" w:hAnsi="Courier New" w:cs="Courier New" w:hint="default"/>
      </w:rPr>
    </w:lvl>
    <w:lvl w:ilvl="5" w:tplc="04090005" w:tentative="1">
      <w:start w:val="1"/>
      <w:numFmt w:val="bullet"/>
      <w:lvlText w:val=""/>
      <w:lvlJc w:val="left"/>
      <w:pPr>
        <w:ind w:left="4991" w:hanging="360"/>
      </w:pPr>
      <w:rPr>
        <w:rFonts w:ascii="Wingdings" w:hAnsi="Wingdings" w:hint="default"/>
      </w:rPr>
    </w:lvl>
    <w:lvl w:ilvl="6" w:tplc="04090001" w:tentative="1">
      <w:start w:val="1"/>
      <w:numFmt w:val="bullet"/>
      <w:lvlText w:val=""/>
      <w:lvlJc w:val="left"/>
      <w:pPr>
        <w:ind w:left="5711" w:hanging="360"/>
      </w:pPr>
      <w:rPr>
        <w:rFonts w:ascii="Symbol" w:hAnsi="Symbol" w:hint="default"/>
      </w:rPr>
    </w:lvl>
    <w:lvl w:ilvl="7" w:tplc="04090003" w:tentative="1">
      <w:start w:val="1"/>
      <w:numFmt w:val="bullet"/>
      <w:lvlText w:val="o"/>
      <w:lvlJc w:val="left"/>
      <w:pPr>
        <w:ind w:left="6431" w:hanging="360"/>
      </w:pPr>
      <w:rPr>
        <w:rFonts w:ascii="Courier New" w:hAnsi="Courier New" w:cs="Courier New" w:hint="default"/>
      </w:rPr>
    </w:lvl>
    <w:lvl w:ilvl="8" w:tplc="04090005" w:tentative="1">
      <w:start w:val="1"/>
      <w:numFmt w:val="bullet"/>
      <w:lvlText w:val=""/>
      <w:lvlJc w:val="left"/>
      <w:pPr>
        <w:ind w:left="7151" w:hanging="360"/>
      </w:pPr>
      <w:rPr>
        <w:rFonts w:ascii="Wingdings" w:hAnsi="Wingding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71761D6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7"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4637BAE"/>
    <w:multiLevelType w:val="hybridMultilevel"/>
    <w:tmpl w:val="1E82B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993850"/>
    <w:multiLevelType w:val="hybridMultilevel"/>
    <w:tmpl w:val="1FD44D0C"/>
    <w:lvl w:ilvl="0" w:tplc="04090001">
      <w:start w:val="1"/>
      <w:numFmt w:val="bullet"/>
      <w:lvlText w:val=""/>
      <w:lvlJc w:val="left"/>
      <w:pPr>
        <w:ind w:left="1391" w:hanging="360"/>
      </w:pPr>
      <w:rPr>
        <w:rFonts w:ascii="Symbol" w:hAnsi="Symbol" w:hint="default"/>
      </w:rPr>
    </w:lvl>
    <w:lvl w:ilvl="1" w:tplc="04090003" w:tentative="1">
      <w:start w:val="1"/>
      <w:numFmt w:val="bullet"/>
      <w:lvlText w:val="o"/>
      <w:lvlJc w:val="left"/>
      <w:pPr>
        <w:ind w:left="2111" w:hanging="360"/>
      </w:pPr>
      <w:rPr>
        <w:rFonts w:ascii="Courier New" w:hAnsi="Courier New" w:cs="Courier New" w:hint="default"/>
      </w:rPr>
    </w:lvl>
    <w:lvl w:ilvl="2" w:tplc="04090005" w:tentative="1">
      <w:start w:val="1"/>
      <w:numFmt w:val="bullet"/>
      <w:lvlText w:val=""/>
      <w:lvlJc w:val="left"/>
      <w:pPr>
        <w:ind w:left="2831" w:hanging="360"/>
      </w:pPr>
      <w:rPr>
        <w:rFonts w:ascii="Wingdings" w:hAnsi="Wingdings" w:hint="default"/>
      </w:rPr>
    </w:lvl>
    <w:lvl w:ilvl="3" w:tplc="04090001" w:tentative="1">
      <w:start w:val="1"/>
      <w:numFmt w:val="bullet"/>
      <w:lvlText w:val=""/>
      <w:lvlJc w:val="left"/>
      <w:pPr>
        <w:ind w:left="3551" w:hanging="360"/>
      </w:pPr>
      <w:rPr>
        <w:rFonts w:ascii="Symbol" w:hAnsi="Symbol" w:hint="default"/>
      </w:rPr>
    </w:lvl>
    <w:lvl w:ilvl="4" w:tplc="04090003" w:tentative="1">
      <w:start w:val="1"/>
      <w:numFmt w:val="bullet"/>
      <w:lvlText w:val="o"/>
      <w:lvlJc w:val="left"/>
      <w:pPr>
        <w:ind w:left="4271" w:hanging="360"/>
      </w:pPr>
      <w:rPr>
        <w:rFonts w:ascii="Courier New" w:hAnsi="Courier New" w:cs="Courier New" w:hint="default"/>
      </w:rPr>
    </w:lvl>
    <w:lvl w:ilvl="5" w:tplc="04090005" w:tentative="1">
      <w:start w:val="1"/>
      <w:numFmt w:val="bullet"/>
      <w:lvlText w:val=""/>
      <w:lvlJc w:val="left"/>
      <w:pPr>
        <w:ind w:left="4991" w:hanging="360"/>
      </w:pPr>
      <w:rPr>
        <w:rFonts w:ascii="Wingdings" w:hAnsi="Wingdings" w:hint="default"/>
      </w:rPr>
    </w:lvl>
    <w:lvl w:ilvl="6" w:tplc="04090001" w:tentative="1">
      <w:start w:val="1"/>
      <w:numFmt w:val="bullet"/>
      <w:lvlText w:val=""/>
      <w:lvlJc w:val="left"/>
      <w:pPr>
        <w:ind w:left="5711" w:hanging="360"/>
      </w:pPr>
      <w:rPr>
        <w:rFonts w:ascii="Symbol" w:hAnsi="Symbol" w:hint="default"/>
      </w:rPr>
    </w:lvl>
    <w:lvl w:ilvl="7" w:tplc="04090003" w:tentative="1">
      <w:start w:val="1"/>
      <w:numFmt w:val="bullet"/>
      <w:lvlText w:val="o"/>
      <w:lvlJc w:val="left"/>
      <w:pPr>
        <w:ind w:left="6431" w:hanging="360"/>
      </w:pPr>
      <w:rPr>
        <w:rFonts w:ascii="Courier New" w:hAnsi="Courier New" w:cs="Courier New" w:hint="default"/>
      </w:rPr>
    </w:lvl>
    <w:lvl w:ilvl="8" w:tplc="04090005" w:tentative="1">
      <w:start w:val="1"/>
      <w:numFmt w:val="bullet"/>
      <w:lvlText w:val=""/>
      <w:lvlJc w:val="left"/>
      <w:pPr>
        <w:ind w:left="7151" w:hanging="360"/>
      </w:pPr>
      <w:rPr>
        <w:rFonts w:ascii="Wingdings" w:hAnsi="Wingdings" w:hint="default"/>
      </w:rPr>
    </w:lvl>
  </w:abstractNum>
  <w:abstractNum w:abstractNumId="18" w15:restartNumberingAfterBreak="0">
    <w:nsid w:val="41F812E4"/>
    <w:multiLevelType w:val="hybridMultilevel"/>
    <w:tmpl w:val="2F80A898"/>
    <w:lvl w:ilvl="0" w:tplc="10090001">
      <w:start w:val="1"/>
      <w:numFmt w:val="bullet"/>
      <w:lvlText w:val=""/>
      <w:lvlJc w:val="left"/>
      <w:pPr>
        <w:ind w:left="1068" w:hanging="360"/>
      </w:pPr>
      <w:rPr>
        <w:rFonts w:ascii="Symbol" w:hAnsi="Symbol" w:hint="default"/>
      </w:rPr>
    </w:lvl>
    <w:lvl w:ilvl="1" w:tplc="10090003" w:tentative="1">
      <w:start w:val="1"/>
      <w:numFmt w:val="bullet"/>
      <w:lvlText w:val="o"/>
      <w:lvlJc w:val="left"/>
      <w:pPr>
        <w:ind w:left="1788" w:hanging="360"/>
      </w:pPr>
      <w:rPr>
        <w:rFonts w:ascii="Courier New" w:hAnsi="Courier New" w:cs="Courier New" w:hint="default"/>
      </w:rPr>
    </w:lvl>
    <w:lvl w:ilvl="2" w:tplc="10090005" w:tentative="1">
      <w:start w:val="1"/>
      <w:numFmt w:val="bullet"/>
      <w:lvlText w:val=""/>
      <w:lvlJc w:val="left"/>
      <w:pPr>
        <w:ind w:left="2508" w:hanging="360"/>
      </w:pPr>
      <w:rPr>
        <w:rFonts w:ascii="Wingdings" w:hAnsi="Wingdings" w:hint="default"/>
      </w:rPr>
    </w:lvl>
    <w:lvl w:ilvl="3" w:tplc="10090001" w:tentative="1">
      <w:start w:val="1"/>
      <w:numFmt w:val="bullet"/>
      <w:lvlText w:val=""/>
      <w:lvlJc w:val="left"/>
      <w:pPr>
        <w:ind w:left="3228" w:hanging="360"/>
      </w:pPr>
      <w:rPr>
        <w:rFonts w:ascii="Symbol" w:hAnsi="Symbol" w:hint="default"/>
      </w:rPr>
    </w:lvl>
    <w:lvl w:ilvl="4" w:tplc="10090003" w:tentative="1">
      <w:start w:val="1"/>
      <w:numFmt w:val="bullet"/>
      <w:lvlText w:val="o"/>
      <w:lvlJc w:val="left"/>
      <w:pPr>
        <w:ind w:left="3948" w:hanging="360"/>
      </w:pPr>
      <w:rPr>
        <w:rFonts w:ascii="Courier New" w:hAnsi="Courier New" w:cs="Courier New" w:hint="default"/>
      </w:rPr>
    </w:lvl>
    <w:lvl w:ilvl="5" w:tplc="10090005" w:tentative="1">
      <w:start w:val="1"/>
      <w:numFmt w:val="bullet"/>
      <w:lvlText w:val=""/>
      <w:lvlJc w:val="left"/>
      <w:pPr>
        <w:ind w:left="4668" w:hanging="360"/>
      </w:pPr>
      <w:rPr>
        <w:rFonts w:ascii="Wingdings" w:hAnsi="Wingdings" w:hint="default"/>
      </w:rPr>
    </w:lvl>
    <w:lvl w:ilvl="6" w:tplc="10090001" w:tentative="1">
      <w:start w:val="1"/>
      <w:numFmt w:val="bullet"/>
      <w:lvlText w:val=""/>
      <w:lvlJc w:val="left"/>
      <w:pPr>
        <w:ind w:left="5388" w:hanging="360"/>
      </w:pPr>
      <w:rPr>
        <w:rFonts w:ascii="Symbol" w:hAnsi="Symbol" w:hint="default"/>
      </w:rPr>
    </w:lvl>
    <w:lvl w:ilvl="7" w:tplc="10090003" w:tentative="1">
      <w:start w:val="1"/>
      <w:numFmt w:val="bullet"/>
      <w:lvlText w:val="o"/>
      <w:lvlJc w:val="left"/>
      <w:pPr>
        <w:ind w:left="6108" w:hanging="360"/>
      </w:pPr>
      <w:rPr>
        <w:rFonts w:ascii="Courier New" w:hAnsi="Courier New" w:cs="Courier New" w:hint="default"/>
      </w:rPr>
    </w:lvl>
    <w:lvl w:ilvl="8" w:tplc="10090005" w:tentative="1">
      <w:start w:val="1"/>
      <w:numFmt w:val="bullet"/>
      <w:lvlText w:val=""/>
      <w:lvlJc w:val="left"/>
      <w:pPr>
        <w:ind w:left="6828" w:hanging="360"/>
      </w:pPr>
      <w:rPr>
        <w:rFonts w:ascii="Wingdings" w:hAnsi="Wingdings" w:hint="default"/>
      </w:rPr>
    </w:lvl>
  </w:abstractNum>
  <w:abstractNum w:abstractNumId="19" w15:restartNumberingAfterBreak="0">
    <w:nsid w:val="45EB1C82"/>
    <w:multiLevelType w:val="hybridMultilevel"/>
    <w:tmpl w:val="A448F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AE87BC0"/>
    <w:multiLevelType w:val="hybridMultilevel"/>
    <w:tmpl w:val="FB242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0A5750"/>
    <w:multiLevelType w:val="hybridMultilevel"/>
    <w:tmpl w:val="9D10E3E6"/>
    <w:lvl w:ilvl="0" w:tplc="10090001">
      <w:start w:val="1"/>
      <w:numFmt w:val="bullet"/>
      <w:lvlText w:val=""/>
      <w:lvlJc w:val="left"/>
      <w:pPr>
        <w:ind w:left="1428" w:hanging="360"/>
      </w:pPr>
      <w:rPr>
        <w:rFonts w:ascii="Symbol" w:hAnsi="Symbol" w:hint="default"/>
      </w:rPr>
    </w:lvl>
    <w:lvl w:ilvl="1" w:tplc="10090003">
      <w:start w:val="1"/>
      <w:numFmt w:val="bullet"/>
      <w:lvlText w:val="o"/>
      <w:lvlJc w:val="left"/>
      <w:pPr>
        <w:ind w:left="2148" w:hanging="360"/>
      </w:pPr>
      <w:rPr>
        <w:rFonts w:ascii="Courier New" w:hAnsi="Courier New" w:cs="Courier New" w:hint="default"/>
      </w:rPr>
    </w:lvl>
    <w:lvl w:ilvl="2" w:tplc="10090005" w:tentative="1">
      <w:start w:val="1"/>
      <w:numFmt w:val="bullet"/>
      <w:lvlText w:val=""/>
      <w:lvlJc w:val="left"/>
      <w:pPr>
        <w:ind w:left="2868" w:hanging="360"/>
      </w:pPr>
      <w:rPr>
        <w:rFonts w:ascii="Wingdings" w:hAnsi="Wingdings" w:hint="default"/>
      </w:rPr>
    </w:lvl>
    <w:lvl w:ilvl="3" w:tplc="10090001" w:tentative="1">
      <w:start w:val="1"/>
      <w:numFmt w:val="bullet"/>
      <w:lvlText w:val=""/>
      <w:lvlJc w:val="left"/>
      <w:pPr>
        <w:ind w:left="3588" w:hanging="360"/>
      </w:pPr>
      <w:rPr>
        <w:rFonts w:ascii="Symbol" w:hAnsi="Symbol" w:hint="default"/>
      </w:rPr>
    </w:lvl>
    <w:lvl w:ilvl="4" w:tplc="10090003" w:tentative="1">
      <w:start w:val="1"/>
      <w:numFmt w:val="bullet"/>
      <w:lvlText w:val="o"/>
      <w:lvlJc w:val="left"/>
      <w:pPr>
        <w:ind w:left="4308" w:hanging="360"/>
      </w:pPr>
      <w:rPr>
        <w:rFonts w:ascii="Courier New" w:hAnsi="Courier New" w:cs="Courier New" w:hint="default"/>
      </w:rPr>
    </w:lvl>
    <w:lvl w:ilvl="5" w:tplc="10090005" w:tentative="1">
      <w:start w:val="1"/>
      <w:numFmt w:val="bullet"/>
      <w:lvlText w:val=""/>
      <w:lvlJc w:val="left"/>
      <w:pPr>
        <w:ind w:left="5028" w:hanging="360"/>
      </w:pPr>
      <w:rPr>
        <w:rFonts w:ascii="Wingdings" w:hAnsi="Wingdings" w:hint="default"/>
      </w:rPr>
    </w:lvl>
    <w:lvl w:ilvl="6" w:tplc="10090001" w:tentative="1">
      <w:start w:val="1"/>
      <w:numFmt w:val="bullet"/>
      <w:lvlText w:val=""/>
      <w:lvlJc w:val="left"/>
      <w:pPr>
        <w:ind w:left="5748" w:hanging="360"/>
      </w:pPr>
      <w:rPr>
        <w:rFonts w:ascii="Symbol" w:hAnsi="Symbol" w:hint="default"/>
      </w:rPr>
    </w:lvl>
    <w:lvl w:ilvl="7" w:tplc="10090003" w:tentative="1">
      <w:start w:val="1"/>
      <w:numFmt w:val="bullet"/>
      <w:lvlText w:val="o"/>
      <w:lvlJc w:val="left"/>
      <w:pPr>
        <w:ind w:left="6468" w:hanging="360"/>
      </w:pPr>
      <w:rPr>
        <w:rFonts w:ascii="Courier New" w:hAnsi="Courier New" w:cs="Courier New" w:hint="default"/>
      </w:rPr>
    </w:lvl>
    <w:lvl w:ilvl="8" w:tplc="10090005" w:tentative="1">
      <w:start w:val="1"/>
      <w:numFmt w:val="bullet"/>
      <w:lvlText w:val=""/>
      <w:lvlJc w:val="left"/>
      <w:pPr>
        <w:ind w:left="7188" w:hanging="360"/>
      </w:pPr>
      <w:rPr>
        <w:rFonts w:ascii="Wingdings" w:hAnsi="Wingdings" w:hint="default"/>
      </w:rPr>
    </w:lvl>
  </w:abstractNum>
  <w:abstractNum w:abstractNumId="23" w15:restartNumberingAfterBreak="0">
    <w:nsid w:val="55EF7825"/>
    <w:multiLevelType w:val="hybridMultilevel"/>
    <w:tmpl w:val="D40EADE6"/>
    <w:lvl w:ilvl="0" w:tplc="10090001">
      <w:start w:val="1"/>
      <w:numFmt w:val="bullet"/>
      <w:lvlText w:val=""/>
      <w:lvlJc w:val="left"/>
      <w:pPr>
        <w:ind w:left="720" w:hanging="360"/>
      </w:pPr>
      <w:rPr>
        <w:rFonts w:ascii="Symbol" w:hAnsi="Symbol" w:hint="default"/>
      </w:rPr>
    </w:lvl>
    <w:lvl w:ilvl="1" w:tplc="04090001">
      <w:start w:val="1"/>
      <w:numFmt w:val="bullet"/>
      <w:lvlText w:val=""/>
      <w:lvlJc w:val="left"/>
      <w:pPr>
        <w:ind w:left="2250" w:hanging="360"/>
      </w:pPr>
      <w:rPr>
        <w:rFonts w:ascii="Symbol" w:hAnsi="Symbo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56751066"/>
    <w:multiLevelType w:val="hybridMultilevel"/>
    <w:tmpl w:val="90D6D638"/>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5"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180"/>
        </w:tabs>
        <w:ind w:left="103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6A5B7A47"/>
    <w:multiLevelType w:val="hybridMultilevel"/>
    <w:tmpl w:val="CA3AABA2"/>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8"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9"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61070043">
    <w:abstractNumId w:val="6"/>
  </w:num>
  <w:num w:numId="2" w16cid:durableId="1457335561">
    <w:abstractNumId w:val="12"/>
  </w:num>
  <w:num w:numId="3" w16cid:durableId="1846240487">
    <w:abstractNumId w:val="7"/>
  </w:num>
  <w:num w:numId="4" w16cid:durableId="1041710864">
    <w:abstractNumId w:val="11"/>
  </w:num>
  <w:num w:numId="5" w16cid:durableId="1695226772">
    <w:abstractNumId w:val="5"/>
  </w:num>
  <w:num w:numId="6" w16cid:durableId="800806233">
    <w:abstractNumId w:val="10"/>
  </w:num>
  <w:num w:numId="7" w16cid:durableId="1837959745">
    <w:abstractNumId w:val="0"/>
  </w:num>
  <w:num w:numId="8" w16cid:durableId="953636497">
    <w:abstractNumId w:val="8"/>
  </w:num>
  <w:num w:numId="9" w16cid:durableId="1722558297">
    <w:abstractNumId w:val="9"/>
  </w:num>
  <w:num w:numId="10" w16cid:durableId="2047636069">
    <w:abstractNumId w:val="25"/>
  </w:num>
  <w:num w:numId="11" w16cid:durableId="2086685077">
    <w:abstractNumId w:val="15"/>
  </w:num>
  <w:num w:numId="12" w16cid:durableId="822967437">
    <w:abstractNumId w:val="20"/>
  </w:num>
  <w:num w:numId="13" w16cid:durableId="646859160">
    <w:abstractNumId w:val="31"/>
  </w:num>
  <w:num w:numId="14" w16cid:durableId="732895795">
    <w:abstractNumId w:val="29"/>
  </w:num>
  <w:num w:numId="15" w16cid:durableId="1457790573">
    <w:abstractNumId w:val="30"/>
  </w:num>
  <w:num w:numId="16" w16cid:durableId="962271248">
    <w:abstractNumId w:val="28"/>
  </w:num>
  <w:num w:numId="17" w16cid:durableId="663776373">
    <w:abstractNumId w:val="26"/>
  </w:num>
  <w:num w:numId="18" w16cid:durableId="1418477272">
    <w:abstractNumId w:val="14"/>
  </w:num>
  <w:num w:numId="19" w16cid:durableId="96757706">
    <w:abstractNumId w:val="13"/>
  </w:num>
  <w:num w:numId="20" w16cid:durableId="2312785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42245854">
    <w:abstractNumId w:val="23"/>
  </w:num>
  <w:num w:numId="22" w16cid:durableId="1341852030">
    <w:abstractNumId w:val="22"/>
  </w:num>
  <w:num w:numId="23" w16cid:durableId="663358259">
    <w:abstractNumId w:val="18"/>
  </w:num>
  <w:num w:numId="24" w16cid:durableId="288367087">
    <w:abstractNumId w:val="3"/>
  </w:num>
  <w:num w:numId="25" w16cid:durableId="1057242005">
    <w:abstractNumId w:val="1"/>
  </w:num>
  <w:num w:numId="26" w16cid:durableId="1531869132">
    <w:abstractNumId w:val="4"/>
  </w:num>
  <w:num w:numId="27" w16cid:durableId="421724752">
    <w:abstractNumId w:val="27"/>
  </w:num>
  <w:num w:numId="28" w16cid:durableId="1033650345">
    <w:abstractNumId w:val="19"/>
  </w:num>
  <w:num w:numId="29" w16cid:durableId="645551923">
    <w:abstractNumId w:val="2"/>
  </w:num>
  <w:num w:numId="30" w16cid:durableId="807431149">
    <w:abstractNumId w:val="16"/>
  </w:num>
  <w:num w:numId="31" w16cid:durableId="1300109415">
    <w:abstractNumId w:val="26"/>
  </w:num>
  <w:num w:numId="32" w16cid:durableId="1196582844">
    <w:abstractNumId w:val="24"/>
  </w:num>
  <w:num w:numId="33" w16cid:durableId="1465468461">
    <w:abstractNumId w:val="26"/>
  </w:num>
  <w:num w:numId="34" w16cid:durableId="495994098">
    <w:abstractNumId w:val="17"/>
  </w:num>
  <w:num w:numId="35" w16cid:durableId="615721985">
    <w:abstractNumId w:val="21"/>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lisa Nechyporuk">
    <w15:presenceInfo w15:providerId="AD" w15:userId="S::ane@iala.int::049e4621-d5c2-4972-a621-7bb87be664d5"/>
  </w15:person>
  <w15:person w15:author="Eng Soon Aw">
    <w15:presenceInfo w15:providerId="Windows Live" w15:userId="8a1b1d531252b75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SG" w:vendorID="64" w:dllVersion="0"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B34"/>
    <w:rsid w:val="00001616"/>
    <w:rsid w:val="00004088"/>
    <w:rsid w:val="000137B8"/>
    <w:rsid w:val="0001616D"/>
    <w:rsid w:val="00016839"/>
    <w:rsid w:val="000174F9"/>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5F51"/>
    <w:rsid w:val="00057B6D"/>
    <w:rsid w:val="00060F60"/>
    <w:rsid w:val="00061A7B"/>
    <w:rsid w:val="00062874"/>
    <w:rsid w:val="0006486B"/>
    <w:rsid w:val="00081F4D"/>
    <w:rsid w:val="000824A1"/>
    <w:rsid w:val="00082C85"/>
    <w:rsid w:val="00083820"/>
    <w:rsid w:val="0008654C"/>
    <w:rsid w:val="000904ED"/>
    <w:rsid w:val="00091545"/>
    <w:rsid w:val="0009165E"/>
    <w:rsid w:val="0009264B"/>
    <w:rsid w:val="000A27A8"/>
    <w:rsid w:val="000A59C0"/>
    <w:rsid w:val="000A78A9"/>
    <w:rsid w:val="000B010A"/>
    <w:rsid w:val="000B06B2"/>
    <w:rsid w:val="000B2356"/>
    <w:rsid w:val="000B577B"/>
    <w:rsid w:val="000C2133"/>
    <w:rsid w:val="000C2857"/>
    <w:rsid w:val="000C711B"/>
    <w:rsid w:val="000D14CE"/>
    <w:rsid w:val="000D1D15"/>
    <w:rsid w:val="000D2431"/>
    <w:rsid w:val="000D2A36"/>
    <w:rsid w:val="000D605B"/>
    <w:rsid w:val="000D76B7"/>
    <w:rsid w:val="000E0AA0"/>
    <w:rsid w:val="000E0EC6"/>
    <w:rsid w:val="000E2CD8"/>
    <w:rsid w:val="000E34D3"/>
    <w:rsid w:val="000E3954"/>
    <w:rsid w:val="000E3E52"/>
    <w:rsid w:val="000E7E79"/>
    <w:rsid w:val="000F0B78"/>
    <w:rsid w:val="000F0F9F"/>
    <w:rsid w:val="000F22C4"/>
    <w:rsid w:val="000F3F43"/>
    <w:rsid w:val="000F58ED"/>
    <w:rsid w:val="000F7E9B"/>
    <w:rsid w:val="001032FF"/>
    <w:rsid w:val="0010529E"/>
    <w:rsid w:val="00113D5B"/>
    <w:rsid w:val="00113F8F"/>
    <w:rsid w:val="00121616"/>
    <w:rsid w:val="001234CE"/>
    <w:rsid w:val="001236B5"/>
    <w:rsid w:val="00133F62"/>
    <w:rsid w:val="001349DB"/>
    <w:rsid w:val="00134B86"/>
    <w:rsid w:val="00135AEB"/>
    <w:rsid w:val="00136E58"/>
    <w:rsid w:val="0014003C"/>
    <w:rsid w:val="0014060A"/>
    <w:rsid w:val="00140D27"/>
    <w:rsid w:val="001437EE"/>
    <w:rsid w:val="00147755"/>
    <w:rsid w:val="00151AAE"/>
    <w:rsid w:val="001535C6"/>
    <w:rsid w:val="00153D54"/>
    <w:rsid w:val="001547F9"/>
    <w:rsid w:val="001607D8"/>
    <w:rsid w:val="00161325"/>
    <w:rsid w:val="00161401"/>
    <w:rsid w:val="00162612"/>
    <w:rsid w:val="001635F3"/>
    <w:rsid w:val="001737EB"/>
    <w:rsid w:val="00176BB8"/>
    <w:rsid w:val="00181292"/>
    <w:rsid w:val="00182B9C"/>
    <w:rsid w:val="00184427"/>
    <w:rsid w:val="00186FED"/>
    <w:rsid w:val="001875B1"/>
    <w:rsid w:val="00191120"/>
    <w:rsid w:val="0019173E"/>
    <w:rsid w:val="001A2DCA"/>
    <w:rsid w:val="001A45E3"/>
    <w:rsid w:val="001A73B9"/>
    <w:rsid w:val="001B2A35"/>
    <w:rsid w:val="001B322F"/>
    <w:rsid w:val="001B339A"/>
    <w:rsid w:val="001B60A6"/>
    <w:rsid w:val="001C2971"/>
    <w:rsid w:val="001C64C1"/>
    <w:rsid w:val="001C650B"/>
    <w:rsid w:val="001C72B5"/>
    <w:rsid w:val="001C77FB"/>
    <w:rsid w:val="001D11AC"/>
    <w:rsid w:val="001D1845"/>
    <w:rsid w:val="001D2E7A"/>
    <w:rsid w:val="001D3992"/>
    <w:rsid w:val="001D4A3E"/>
    <w:rsid w:val="001E10DA"/>
    <w:rsid w:val="001E291A"/>
    <w:rsid w:val="001E2B52"/>
    <w:rsid w:val="001E32E5"/>
    <w:rsid w:val="001E3AEE"/>
    <w:rsid w:val="001E416D"/>
    <w:rsid w:val="001E5F08"/>
    <w:rsid w:val="001F123F"/>
    <w:rsid w:val="001F1BF6"/>
    <w:rsid w:val="001F4EF8"/>
    <w:rsid w:val="001F574E"/>
    <w:rsid w:val="001F5AB1"/>
    <w:rsid w:val="00200579"/>
    <w:rsid w:val="00201337"/>
    <w:rsid w:val="002022EA"/>
    <w:rsid w:val="002044E9"/>
    <w:rsid w:val="00205B17"/>
    <w:rsid w:val="00205D9B"/>
    <w:rsid w:val="002115A6"/>
    <w:rsid w:val="00213436"/>
    <w:rsid w:val="00214033"/>
    <w:rsid w:val="002176C4"/>
    <w:rsid w:val="002204DA"/>
    <w:rsid w:val="002231D0"/>
    <w:rsid w:val="0022371A"/>
    <w:rsid w:val="00224DAB"/>
    <w:rsid w:val="0022582A"/>
    <w:rsid w:val="00230606"/>
    <w:rsid w:val="002362FA"/>
    <w:rsid w:val="00237785"/>
    <w:rsid w:val="00237F04"/>
    <w:rsid w:val="002406D3"/>
    <w:rsid w:val="00246546"/>
    <w:rsid w:val="0024776B"/>
    <w:rsid w:val="002505E9"/>
    <w:rsid w:val="00251FB9"/>
    <w:rsid w:val="002520AD"/>
    <w:rsid w:val="0025296E"/>
    <w:rsid w:val="00255FD9"/>
    <w:rsid w:val="0025603B"/>
    <w:rsid w:val="0025660A"/>
    <w:rsid w:val="00257DF8"/>
    <w:rsid w:val="00257E4A"/>
    <w:rsid w:val="0026038D"/>
    <w:rsid w:val="002631EC"/>
    <w:rsid w:val="00263D78"/>
    <w:rsid w:val="0027175D"/>
    <w:rsid w:val="002735DD"/>
    <w:rsid w:val="00274B97"/>
    <w:rsid w:val="00286250"/>
    <w:rsid w:val="00290909"/>
    <w:rsid w:val="00296AE1"/>
    <w:rsid w:val="0029793F"/>
    <w:rsid w:val="002A1C42"/>
    <w:rsid w:val="002A617C"/>
    <w:rsid w:val="002A71CF"/>
    <w:rsid w:val="002B3E9D"/>
    <w:rsid w:val="002B574E"/>
    <w:rsid w:val="002C1E38"/>
    <w:rsid w:val="002C77F4"/>
    <w:rsid w:val="002D0869"/>
    <w:rsid w:val="002D585E"/>
    <w:rsid w:val="002D5E07"/>
    <w:rsid w:val="002D6E17"/>
    <w:rsid w:val="002D78FE"/>
    <w:rsid w:val="002E20E6"/>
    <w:rsid w:val="002E3F52"/>
    <w:rsid w:val="002E46A7"/>
    <w:rsid w:val="002E4993"/>
    <w:rsid w:val="002E560E"/>
    <w:rsid w:val="002E5BAC"/>
    <w:rsid w:val="002E6010"/>
    <w:rsid w:val="002E7635"/>
    <w:rsid w:val="002F2576"/>
    <w:rsid w:val="002F265A"/>
    <w:rsid w:val="002F3B40"/>
    <w:rsid w:val="002F4E3E"/>
    <w:rsid w:val="002F6572"/>
    <w:rsid w:val="003032C4"/>
    <w:rsid w:val="0030413F"/>
    <w:rsid w:val="00305EFE"/>
    <w:rsid w:val="00306071"/>
    <w:rsid w:val="00313B4B"/>
    <w:rsid w:val="00313D85"/>
    <w:rsid w:val="00315CE3"/>
    <w:rsid w:val="0031629B"/>
    <w:rsid w:val="00317F49"/>
    <w:rsid w:val="003251FE"/>
    <w:rsid w:val="00325D9A"/>
    <w:rsid w:val="003274DB"/>
    <w:rsid w:val="00327621"/>
    <w:rsid w:val="003276DE"/>
    <w:rsid w:val="00327FBF"/>
    <w:rsid w:val="00332A7B"/>
    <w:rsid w:val="00333F50"/>
    <w:rsid w:val="003343E0"/>
    <w:rsid w:val="00335E40"/>
    <w:rsid w:val="003410F0"/>
    <w:rsid w:val="00344408"/>
    <w:rsid w:val="00345E37"/>
    <w:rsid w:val="00346738"/>
    <w:rsid w:val="00346AEC"/>
    <w:rsid w:val="00347F3E"/>
    <w:rsid w:val="00350A92"/>
    <w:rsid w:val="00352066"/>
    <w:rsid w:val="00356472"/>
    <w:rsid w:val="003621C3"/>
    <w:rsid w:val="00362816"/>
    <w:rsid w:val="0036382D"/>
    <w:rsid w:val="00366A0D"/>
    <w:rsid w:val="00377BEC"/>
    <w:rsid w:val="00380350"/>
    <w:rsid w:val="00380B4E"/>
    <w:rsid w:val="00380F88"/>
    <w:rsid w:val="003816E4"/>
    <w:rsid w:val="00381F7A"/>
    <w:rsid w:val="00382C28"/>
    <w:rsid w:val="00384105"/>
    <w:rsid w:val="0038597C"/>
    <w:rsid w:val="003861AF"/>
    <w:rsid w:val="00386AD6"/>
    <w:rsid w:val="0039131E"/>
    <w:rsid w:val="003A04A6"/>
    <w:rsid w:val="003A4051"/>
    <w:rsid w:val="003A5BE1"/>
    <w:rsid w:val="003A6A32"/>
    <w:rsid w:val="003A7759"/>
    <w:rsid w:val="003A7F6E"/>
    <w:rsid w:val="003B03EA"/>
    <w:rsid w:val="003B706D"/>
    <w:rsid w:val="003B76F0"/>
    <w:rsid w:val="003B7DE4"/>
    <w:rsid w:val="003C1018"/>
    <w:rsid w:val="003C138B"/>
    <w:rsid w:val="003C7C34"/>
    <w:rsid w:val="003D0F37"/>
    <w:rsid w:val="003D2A7A"/>
    <w:rsid w:val="003D3B40"/>
    <w:rsid w:val="003D5150"/>
    <w:rsid w:val="003E093B"/>
    <w:rsid w:val="003E6027"/>
    <w:rsid w:val="003F1C3A"/>
    <w:rsid w:val="003F4DE4"/>
    <w:rsid w:val="003F70D2"/>
    <w:rsid w:val="00412359"/>
    <w:rsid w:val="00414284"/>
    <w:rsid w:val="00414698"/>
    <w:rsid w:val="00415649"/>
    <w:rsid w:val="00417E0E"/>
    <w:rsid w:val="00422554"/>
    <w:rsid w:val="00422B4F"/>
    <w:rsid w:val="0042565E"/>
    <w:rsid w:val="00432C05"/>
    <w:rsid w:val="00433C09"/>
    <w:rsid w:val="004372EF"/>
    <w:rsid w:val="00440379"/>
    <w:rsid w:val="004411B7"/>
    <w:rsid w:val="00441393"/>
    <w:rsid w:val="004441F8"/>
    <w:rsid w:val="00447CF0"/>
    <w:rsid w:val="00451079"/>
    <w:rsid w:val="0045335B"/>
    <w:rsid w:val="00456DE1"/>
    <w:rsid w:val="00456F10"/>
    <w:rsid w:val="00462095"/>
    <w:rsid w:val="00463B48"/>
    <w:rsid w:val="0046464D"/>
    <w:rsid w:val="00473D4A"/>
    <w:rsid w:val="00474746"/>
    <w:rsid w:val="00476942"/>
    <w:rsid w:val="00477D62"/>
    <w:rsid w:val="0048031A"/>
    <w:rsid w:val="00481C27"/>
    <w:rsid w:val="00483900"/>
    <w:rsid w:val="004848DD"/>
    <w:rsid w:val="004871A2"/>
    <w:rsid w:val="004908B8"/>
    <w:rsid w:val="00492A8D"/>
    <w:rsid w:val="00493B3C"/>
    <w:rsid w:val="004944C8"/>
    <w:rsid w:val="004952F4"/>
    <w:rsid w:val="00495DDA"/>
    <w:rsid w:val="004A0EBF"/>
    <w:rsid w:val="004A3751"/>
    <w:rsid w:val="004A4EC4"/>
    <w:rsid w:val="004B66E9"/>
    <w:rsid w:val="004B744B"/>
    <w:rsid w:val="004C0C7E"/>
    <w:rsid w:val="004C0E4B"/>
    <w:rsid w:val="004D4109"/>
    <w:rsid w:val="004D6C87"/>
    <w:rsid w:val="004E0BBB"/>
    <w:rsid w:val="004E1D57"/>
    <w:rsid w:val="004E2F16"/>
    <w:rsid w:val="004E58D5"/>
    <w:rsid w:val="004F23C7"/>
    <w:rsid w:val="004F2AA4"/>
    <w:rsid w:val="004F4AAE"/>
    <w:rsid w:val="004F5930"/>
    <w:rsid w:val="004F6196"/>
    <w:rsid w:val="004F6C21"/>
    <w:rsid w:val="00503044"/>
    <w:rsid w:val="005051B1"/>
    <w:rsid w:val="0051185E"/>
    <w:rsid w:val="00512178"/>
    <w:rsid w:val="00517F37"/>
    <w:rsid w:val="00523666"/>
    <w:rsid w:val="00525922"/>
    <w:rsid w:val="00526234"/>
    <w:rsid w:val="005318AD"/>
    <w:rsid w:val="00534F34"/>
    <w:rsid w:val="0053692E"/>
    <w:rsid w:val="00536A55"/>
    <w:rsid w:val="005378A6"/>
    <w:rsid w:val="00540D36"/>
    <w:rsid w:val="00541ED1"/>
    <w:rsid w:val="0054441F"/>
    <w:rsid w:val="00547837"/>
    <w:rsid w:val="00553FE0"/>
    <w:rsid w:val="00556081"/>
    <w:rsid w:val="00557434"/>
    <w:rsid w:val="00560FB5"/>
    <w:rsid w:val="005706B3"/>
    <w:rsid w:val="00574ADC"/>
    <w:rsid w:val="00577183"/>
    <w:rsid w:val="00580506"/>
    <w:rsid w:val="005805D2"/>
    <w:rsid w:val="00581239"/>
    <w:rsid w:val="00581BB0"/>
    <w:rsid w:val="005828EB"/>
    <w:rsid w:val="00586C48"/>
    <w:rsid w:val="00586C66"/>
    <w:rsid w:val="00593EFC"/>
    <w:rsid w:val="00595415"/>
    <w:rsid w:val="00597652"/>
    <w:rsid w:val="005A0703"/>
    <w:rsid w:val="005A080B"/>
    <w:rsid w:val="005A5543"/>
    <w:rsid w:val="005B12A5"/>
    <w:rsid w:val="005B1F13"/>
    <w:rsid w:val="005C0213"/>
    <w:rsid w:val="005C161A"/>
    <w:rsid w:val="005C1BCB"/>
    <w:rsid w:val="005C2312"/>
    <w:rsid w:val="005C4735"/>
    <w:rsid w:val="005C5C63"/>
    <w:rsid w:val="005D03E9"/>
    <w:rsid w:val="005D304B"/>
    <w:rsid w:val="005D329D"/>
    <w:rsid w:val="005D3920"/>
    <w:rsid w:val="005D5962"/>
    <w:rsid w:val="005D6E5D"/>
    <w:rsid w:val="005E091A"/>
    <w:rsid w:val="005E3989"/>
    <w:rsid w:val="005E4659"/>
    <w:rsid w:val="005E5AB7"/>
    <w:rsid w:val="005E657A"/>
    <w:rsid w:val="005E7063"/>
    <w:rsid w:val="005F0445"/>
    <w:rsid w:val="005F04FF"/>
    <w:rsid w:val="005F1314"/>
    <w:rsid w:val="005F1386"/>
    <w:rsid w:val="005F17C2"/>
    <w:rsid w:val="005F7025"/>
    <w:rsid w:val="00600C2B"/>
    <w:rsid w:val="006127AC"/>
    <w:rsid w:val="0062169D"/>
    <w:rsid w:val="00622C26"/>
    <w:rsid w:val="00633773"/>
    <w:rsid w:val="00634298"/>
    <w:rsid w:val="00634A78"/>
    <w:rsid w:val="00641794"/>
    <w:rsid w:val="00642025"/>
    <w:rsid w:val="00642ECC"/>
    <w:rsid w:val="00645A83"/>
    <w:rsid w:val="00646AFD"/>
    <w:rsid w:val="00646E87"/>
    <w:rsid w:val="0065107F"/>
    <w:rsid w:val="006514E6"/>
    <w:rsid w:val="006548DF"/>
    <w:rsid w:val="006601FA"/>
    <w:rsid w:val="00661946"/>
    <w:rsid w:val="00661C4F"/>
    <w:rsid w:val="00661DA0"/>
    <w:rsid w:val="00664A16"/>
    <w:rsid w:val="00664D43"/>
    <w:rsid w:val="006651D6"/>
    <w:rsid w:val="00666061"/>
    <w:rsid w:val="00667424"/>
    <w:rsid w:val="00667792"/>
    <w:rsid w:val="00671677"/>
    <w:rsid w:val="006744D8"/>
    <w:rsid w:val="006750F2"/>
    <w:rsid w:val="006752D6"/>
    <w:rsid w:val="00675E02"/>
    <w:rsid w:val="0068553C"/>
    <w:rsid w:val="00685F34"/>
    <w:rsid w:val="006914F6"/>
    <w:rsid w:val="00693B1F"/>
    <w:rsid w:val="00695656"/>
    <w:rsid w:val="006975A8"/>
    <w:rsid w:val="006A1012"/>
    <w:rsid w:val="006B0091"/>
    <w:rsid w:val="006B0B34"/>
    <w:rsid w:val="006B54CC"/>
    <w:rsid w:val="006C1376"/>
    <w:rsid w:val="006C48F9"/>
    <w:rsid w:val="006D59B6"/>
    <w:rsid w:val="006E0E7D"/>
    <w:rsid w:val="006E10BF"/>
    <w:rsid w:val="006E25B3"/>
    <w:rsid w:val="006F1C14"/>
    <w:rsid w:val="006F4B80"/>
    <w:rsid w:val="00703640"/>
    <w:rsid w:val="00703A6A"/>
    <w:rsid w:val="007055E4"/>
    <w:rsid w:val="007113C3"/>
    <w:rsid w:val="00722158"/>
    <w:rsid w:val="00722236"/>
    <w:rsid w:val="00723824"/>
    <w:rsid w:val="00725CCA"/>
    <w:rsid w:val="0072737A"/>
    <w:rsid w:val="007311E7"/>
    <w:rsid w:val="00731BA7"/>
    <w:rsid w:val="00731DEE"/>
    <w:rsid w:val="00734B65"/>
    <w:rsid w:val="00734BC6"/>
    <w:rsid w:val="0074084C"/>
    <w:rsid w:val="00746E61"/>
    <w:rsid w:val="007541D3"/>
    <w:rsid w:val="00754641"/>
    <w:rsid w:val="007551FD"/>
    <w:rsid w:val="007577D7"/>
    <w:rsid w:val="00757A6A"/>
    <w:rsid w:val="00760004"/>
    <w:rsid w:val="0076016D"/>
    <w:rsid w:val="007715E8"/>
    <w:rsid w:val="00774598"/>
    <w:rsid w:val="00776004"/>
    <w:rsid w:val="00777956"/>
    <w:rsid w:val="007810D6"/>
    <w:rsid w:val="0078486B"/>
    <w:rsid w:val="00785A39"/>
    <w:rsid w:val="00787D8A"/>
    <w:rsid w:val="00790277"/>
    <w:rsid w:val="00791EBC"/>
    <w:rsid w:val="00792F76"/>
    <w:rsid w:val="00793577"/>
    <w:rsid w:val="00795637"/>
    <w:rsid w:val="007A0ABC"/>
    <w:rsid w:val="007A446A"/>
    <w:rsid w:val="007A4FEF"/>
    <w:rsid w:val="007A53A6"/>
    <w:rsid w:val="007A6159"/>
    <w:rsid w:val="007A69F8"/>
    <w:rsid w:val="007B0066"/>
    <w:rsid w:val="007B27E9"/>
    <w:rsid w:val="007B2C5B"/>
    <w:rsid w:val="007B2D11"/>
    <w:rsid w:val="007B4994"/>
    <w:rsid w:val="007B6700"/>
    <w:rsid w:val="007B6A93"/>
    <w:rsid w:val="007B7377"/>
    <w:rsid w:val="007B7BEC"/>
    <w:rsid w:val="007C0A26"/>
    <w:rsid w:val="007C1F35"/>
    <w:rsid w:val="007D1805"/>
    <w:rsid w:val="007D1C27"/>
    <w:rsid w:val="007D2107"/>
    <w:rsid w:val="007D3A42"/>
    <w:rsid w:val="007D5895"/>
    <w:rsid w:val="007D77AB"/>
    <w:rsid w:val="007E28D0"/>
    <w:rsid w:val="007E30DF"/>
    <w:rsid w:val="007F2C43"/>
    <w:rsid w:val="007F7111"/>
    <w:rsid w:val="007F7544"/>
    <w:rsid w:val="00800995"/>
    <w:rsid w:val="008020AB"/>
    <w:rsid w:val="00804736"/>
    <w:rsid w:val="008049F2"/>
    <w:rsid w:val="0080602A"/>
    <w:rsid w:val="008069C5"/>
    <w:rsid w:val="0081117E"/>
    <w:rsid w:val="00814377"/>
    <w:rsid w:val="00814A1E"/>
    <w:rsid w:val="00816F79"/>
    <w:rsid w:val="008172F8"/>
    <w:rsid w:val="00820C2C"/>
    <w:rsid w:val="00826376"/>
    <w:rsid w:val="00827301"/>
    <w:rsid w:val="008310C9"/>
    <w:rsid w:val="008326B2"/>
    <w:rsid w:val="00834150"/>
    <w:rsid w:val="008352F9"/>
    <w:rsid w:val="008357F2"/>
    <w:rsid w:val="00835EA0"/>
    <w:rsid w:val="008365FF"/>
    <w:rsid w:val="00837DD9"/>
    <w:rsid w:val="00840008"/>
    <w:rsid w:val="0084098D"/>
    <w:rsid w:val="008416E0"/>
    <w:rsid w:val="00841E7A"/>
    <w:rsid w:val="00843CED"/>
    <w:rsid w:val="00844B35"/>
    <w:rsid w:val="00846831"/>
    <w:rsid w:val="00846D0C"/>
    <w:rsid w:val="00847B32"/>
    <w:rsid w:val="008515C2"/>
    <w:rsid w:val="00854BCE"/>
    <w:rsid w:val="00857346"/>
    <w:rsid w:val="00861A03"/>
    <w:rsid w:val="00862ED3"/>
    <w:rsid w:val="00863A58"/>
    <w:rsid w:val="00865532"/>
    <w:rsid w:val="00867686"/>
    <w:rsid w:val="00867CE6"/>
    <w:rsid w:val="008737D3"/>
    <w:rsid w:val="00874179"/>
    <w:rsid w:val="008747E0"/>
    <w:rsid w:val="00874880"/>
    <w:rsid w:val="00876841"/>
    <w:rsid w:val="00882B3C"/>
    <w:rsid w:val="00882E58"/>
    <w:rsid w:val="00886C21"/>
    <w:rsid w:val="0088783D"/>
    <w:rsid w:val="008972C3"/>
    <w:rsid w:val="008A28D9"/>
    <w:rsid w:val="008A30BA"/>
    <w:rsid w:val="008A52DC"/>
    <w:rsid w:val="008A5435"/>
    <w:rsid w:val="008A5453"/>
    <w:rsid w:val="008A6C91"/>
    <w:rsid w:val="008B2A98"/>
    <w:rsid w:val="008B62E0"/>
    <w:rsid w:val="008B6F5E"/>
    <w:rsid w:val="008C0F73"/>
    <w:rsid w:val="008C2A0C"/>
    <w:rsid w:val="008C33B5"/>
    <w:rsid w:val="008C3A72"/>
    <w:rsid w:val="008C6969"/>
    <w:rsid w:val="008D047D"/>
    <w:rsid w:val="008D45D2"/>
    <w:rsid w:val="008D5CCD"/>
    <w:rsid w:val="008D6DAB"/>
    <w:rsid w:val="008D7D84"/>
    <w:rsid w:val="008E1F69"/>
    <w:rsid w:val="008E261F"/>
    <w:rsid w:val="008E5CFD"/>
    <w:rsid w:val="008E76B1"/>
    <w:rsid w:val="008F34F4"/>
    <w:rsid w:val="008F38BB"/>
    <w:rsid w:val="008F57D8"/>
    <w:rsid w:val="008F691A"/>
    <w:rsid w:val="00902834"/>
    <w:rsid w:val="009110DD"/>
    <w:rsid w:val="00913056"/>
    <w:rsid w:val="00914E26"/>
    <w:rsid w:val="00915429"/>
    <w:rsid w:val="0091590F"/>
    <w:rsid w:val="009217F2"/>
    <w:rsid w:val="00923031"/>
    <w:rsid w:val="00923B4D"/>
    <w:rsid w:val="0092540C"/>
    <w:rsid w:val="0092541B"/>
    <w:rsid w:val="00925B39"/>
    <w:rsid w:val="00925E0F"/>
    <w:rsid w:val="00931A57"/>
    <w:rsid w:val="00933EE0"/>
    <w:rsid w:val="0093492E"/>
    <w:rsid w:val="009414E6"/>
    <w:rsid w:val="009450A5"/>
    <w:rsid w:val="00947A3F"/>
    <w:rsid w:val="00950B15"/>
    <w:rsid w:val="009541ED"/>
    <w:rsid w:val="0095450F"/>
    <w:rsid w:val="009556C7"/>
    <w:rsid w:val="00956901"/>
    <w:rsid w:val="00960E6B"/>
    <w:rsid w:val="0096203C"/>
    <w:rsid w:val="0096229E"/>
    <w:rsid w:val="00962EC1"/>
    <w:rsid w:val="0096300A"/>
    <w:rsid w:val="009630F5"/>
    <w:rsid w:val="009656B9"/>
    <w:rsid w:val="00967DD9"/>
    <w:rsid w:val="00967F1F"/>
    <w:rsid w:val="00971591"/>
    <w:rsid w:val="00974564"/>
    <w:rsid w:val="00974B53"/>
    <w:rsid w:val="00974E99"/>
    <w:rsid w:val="009764FA"/>
    <w:rsid w:val="00977053"/>
    <w:rsid w:val="00980192"/>
    <w:rsid w:val="00980799"/>
    <w:rsid w:val="009812B5"/>
    <w:rsid w:val="00982A22"/>
    <w:rsid w:val="009830CC"/>
    <w:rsid w:val="00983287"/>
    <w:rsid w:val="00994D97"/>
    <w:rsid w:val="009957B4"/>
    <w:rsid w:val="0099752C"/>
    <w:rsid w:val="009A07B7"/>
    <w:rsid w:val="009A2F8F"/>
    <w:rsid w:val="009A63FD"/>
    <w:rsid w:val="009B0C65"/>
    <w:rsid w:val="009B1545"/>
    <w:rsid w:val="009B372E"/>
    <w:rsid w:val="009B5023"/>
    <w:rsid w:val="009B785E"/>
    <w:rsid w:val="009C1731"/>
    <w:rsid w:val="009C26F8"/>
    <w:rsid w:val="009C387B"/>
    <w:rsid w:val="009C609E"/>
    <w:rsid w:val="009D25B8"/>
    <w:rsid w:val="009D26AB"/>
    <w:rsid w:val="009D6B98"/>
    <w:rsid w:val="009E041C"/>
    <w:rsid w:val="009E16EC"/>
    <w:rsid w:val="009E1F25"/>
    <w:rsid w:val="009E433C"/>
    <w:rsid w:val="009E4A4D"/>
    <w:rsid w:val="009E5D94"/>
    <w:rsid w:val="009E6578"/>
    <w:rsid w:val="009F081F"/>
    <w:rsid w:val="009F3AC7"/>
    <w:rsid w:val="009F3E42"/>
    <w:rsid w:val="009F4A19"/>
    <w:rsid w:val="00A0103B"/>
    <w:rsid w:val="00A0366A"/>
    <w:rsid w:val="00A06A0E"/>
    <w:rsid w:val="00A06A3D"/>
    <w:rsid w:val="00A10EBA"/>
    <w:rsid w:val="00A11128"/>
    <w:rsid w:val="00A1231E"/>
    <w:rsid w:val="00A13E56"/>
    <w:rsid w:val="00A15050"/>
    <w:rsid w:val="00A179F2"/>
    <w:rsid w:val="00A227BF"/>
    <w:rsid w:val="00A22ED0"/>
    <w:rsid w:val="00A23CAC"/>
    <w:rsid w:val="00A24838"/>
    <w:rsid w:val="00A2743E"/>
    <w:rsid w:val="00A278EC"/>
    <w:rsid w:val="00A3074A"/>
    <w:rsid w:val="00A30C33"/>
    <w:rsid w:val="00A3139C"/>
    <w:rsid w:val="00A32447"/>
    <w:rsid w:val="00A32672"/>
    <w:rsid w:val="00A4308C"/>
    <w:rsid w:val="00A43C1D"/>
    <w:rsid w:val="00A44836"/>
    <w:rsid w:val="00A5020B"/>
    <w:rsid w:val="00A524B5"/>
    <w:rsid w:val="00A549B3"/>
    <w:rsid w:val="00A55C71"/>
    <w:rsid w:val="00A56184"/>
    <w:rsid w:val="00A60A01"/>
    <w:rsid w:val="00A67954"/>
    <w:rsid w:val="00A71CD4"/>
    <w:rsid w:val="00A72893"/>
    <w:rsid w:val="00A72CEB"/>
    <w:rsid w:val="00A72ED7"/>
    <w:rsid w:val="00A8083F"/>
    <w:rsid w:val="00A826D7"/>
    <w:rsid w:val="00A8342E"/>
    <w:rsid w:val="00A86343"/>
    <w:rsid w:val="00A87080"/>
    <w:rsid w:val="00A90AAC"/>
    <w:rsid w:val="00A90D86"/>
    <w:rsid w:val="00A91DBA"/>
    <w:rsid w:val="00A93E53"/>
    <w:rsid w:val="00A97900"/>
    <w:rsid w:val="00AA0190"/>
    <w:rsid w:val="00AA1B91"/>
    <w:rsid w:val="00AA1D7A"/>
    <w:rsid w:val="00AA3E01"/>
    <w:rsid w:val="00AB0BFA"/>
    <w:rsid w:val="00AB11DF"/>
    <w:rsid w:val="00AB2C66"/>
    <w:rsid w:val="00AB6E3F"/>
    <w:rsid w:val="00AB76B7"/>
    <w:rsid w:val="00AC33A2"/>
    <w:rsid w:val="00AC583D"/>
    <w:rsid w:val="00AC5FF4"/>
    <w:rsid w:val="00AD12E6"/>
    <w:rsid w:val="00AD38F7"/>
    <w:rsid w:val="00AE0561"/>
    <w:rsid w:val="00AE65F1"/>
    <w:rsid w:val="00AE6B65"/>
    <w:rsid w:val="00AE6BB4"/>
    <w:rsid w:val="00AE74AD"/>
    <w:rsid w:val="00AF159C"/>
    <w:rsid w:val="00B01873"/>
    <w:rsid w:val="00B02126"/>
    <w:rsid w:val="00B0572F"/>
    <w:rsid w:val="00B074AB"/>
    <w:rsid w:val="00B07717"/>
    <w:rsid w:val="00B16334"/>
    <w:rsid w:val="00B17253"/>
    <w:rsid w:val="00B250D6"/>
    <w:rsid w:val="00B2547D"/>
    <w:rsid w:val="00B257B1"/>
    <w:rsid w:val="00B2583D"/>
    <w:rsid w:val="00B268C1"/>
    <w:rsid w:val="00B26A2D"/>
    <w:rsid w:val="00B31A41"/>
    <w:rsid w:val="00B40199"/>
    <w:rsid w:val="00B44E62"/>
    <w:rsid w:val="00B453D3"/>
    <w:rsid w:val="00B45400"/>
    <w:rsid w:val="00B502FF"/>
    <w:rsid w:val="00B50B90"/>
    <w:rsid w:val="00B50E28"/>
    <w:rsid w:val="00B55ACF"/>
    <w:rsid w:val="00B56A75"/>
    <w:rsid w:val="00B57DD1"/>
    <w:rsid w:val="00B6066D"/>
    <w:rsid w:val="00B643DF"/>
    <w:rsid w:val="00B65300"/>
    <w:rsid w:val="00B658B7"/>
    <w:rsid w:val="00B67422"/>
    <w:rsid w:val="00B70BD4"/>
    <w:rsid w:val="00B712CA"/>
    <w:rsid w:val="00B73463"/>
    <w:rsid w:val="00B75110"/>
    <w:rsid w:val="00B90123"/>
    <w:rsid w:val="00B9016D"/>
    <w:rsid w:val="00B93565"/>
    <w:rsid w:val="00B9553A"/>
    <w:rsid w:val="00BA0F98"/>
    <w:rsid w:val="00BA1517"/>
    <w:rsid w:val="00BA1C02"/>
    <w:rsid w:val="00BA3608"/>
    <w:rsid w:val="00BA4E39"/>
    <w:rsid w:val="00BA67FD"/>
    <w:rsid w:val="00BA7C48"/>
    <w:rsid w:val="00BB287D"/>
    <w:rsid w:val="00BB7808"/>
    <w:rsid w:val="00BC1810"/>
    <w:rsid w:val="00BC251F"/>
    <w:rsid w:val="00BC27F6"/>
    <w:rsid w:val="00BC39F4"/>
    <w:rsid w:val="00BC3FCF"/>
    <w:rsid w:val="00BC6D5C"/>
    <w:rsid w:val="00BC7FE0"/>
    <w:rsid w:val="00BD150C"/>
    <w:rsid w:val="00BD1587"/>
    <w:rsid w:val="00BD252A"/>
    <w:rsid w:val="00BD3471"/>
    <w:rsid w:val="00BD4985"/>
    <w:rsid w:val="00BD5277"/>
    <w:rsid w:val="00BD6A20"/>
    <w:rsid w:val="00BD7EE1"/>
    <w:rsid w:val="00BE32C1"/>
    <w:rsid w:val="00BE5568"/>
    <w:rsid w:val="00BE5764"/>
    <w:rsid w:val="00BF038F"/>
    <w:rsid w:val="00BF1358"/>
    <w:rsid w:val="00BF19AA"/>
    <w:rsid w:val="00BF4DAA"/>
    <w:rsid w:val="00C0106D"/>
    <w:rsid w:val="00C125A8"/>
    <w:rsid w:val="00C130C5"/>
    <w:rsid w:val="00C133BE"/>
    <w:rsid w:val="00C1400A"/>
    <w:rsid w:val="00C15DC8"/>
    <w:rsid w:val="00C222B4"/>
    <w:rsid w:val="00C2402A"/>
    <w:rsid w:val="00C262E4"/>
    <w:rsid w:val="00C270F6"/>
    <w:rsid w:val="00C32C2A"/>
    <w:rsid w:val="00C33E20"/>
    <w:rsid w:val="00C35CF6"/>
    <w:rsid w:val="00C3725B"/>
    <w:rsid w:val="00C401B7"/>
    <w:rsid w:val="00C40596"/>
    <w:rsid w:val="00C473B5"/>
    <w:rsid w:val="00C522BE"/>
    <w:rsid w:val="00C52413"/>
    <w:rsid w:val="00C52C84"/>
    <w:rsid w:val="00C533EC"/>
    <w:rsid w:val="00C5470E"/>
    <w:rsid w:val="00C55EFB"/>
    <w:rsid w:val="00C56585"/>
    <w:rsid w:val="00C56B3F"/>
    <w:rsid w:val="00C57D20"/>
    <w:rsid w:val="00C62DF5"/>
    <w:rsid w:val="00C62F82"/>
    <w:rsid w:val="00C65492"/>
    <w:rsid w:val="00C65C4C"/>
    <w:rsid w:val="00C67C67"/>
    <w:rsid w:val="00C7022C"/>
    <w:rsid w:val="00C71032"/>
    <w:rsid w:val="00C716E5"/>
    <w:rsid w:val="00C727A2"/>
    <w:rsid w:val="00C773D9"/>
    <w:rsid w:val="00C80307"/>
    <w:rsid w:val="00C80ACE"/>
    <w:rsid w:val="00C80B0C"/>
    <w:rsid w:val="00C81162"/>
    <w:rsid w:val="00C82EC7"/>
    <w:rsid w:val="00C83258"/>
    <w:rsid w:val="00C83666"/>
    <w:rsid w:val="00C843AC"/>
    <w:rsid w:val="00C870B5"/>
    <w:rsid w:val="00C907DF"/>
    <w:rsid w:val="00C91630"/>
    <w:rsid w:val="00C9558A"/>
    <w:rsid w:val="00C966EB"/>
    <w:rsid w:val="00CA004F"/>
    <w:rsid w:val="00CA04B1"/>
    <w:rsid w:val="00CA2DFC"/>
    <w:rsid w:val="00CA4EC9"/>
    <w:rsid w:val="00CA7A38"/>
    <w:rsid w:val="00CB03D4"/>
    <w:rsid w:val="00CB0617"/>
    <w:rsid w:val="00CB137B"/>
    <w:rsid w:val="00CB3A37"/>
    <w:rsid w:val="00CB59F3"/>
    <w:rsid w:val="00CB7D0F"/>
    <w:rsid w:val="00CC35EF"/>
    <w:rsid w:val="00CC5048"/>
    <w:rsid w:val="00CC6246"/>
    <w:rsid w:val="00CC7B47"/>
    <w:rsid w:val="00CD0232"/>
    <w:rsid w:val="00CE1FFD"/>
    <w:rsid w:val="00CE5E46"/>
    <w:rsid w:val="00CE655D"/>
    <w:rsid w:val="00CF10E3"/>
    <w:rsid w:val="00CF49CC"/>
    <w:rsid w:val="00D04F0B"/>
    <w:rsid w:val="00D1463A"/>
    <w:rsid w:val="00D1492E"/>
    <w:rsid w:val="00D15BC9"/>
    <w:rsid w:val="00D21060"/>
    <w:rsid w:val="00D23FEF"/>
    <w:rsid w:val="00D252C9"/>
    <w:rsid w:val="00D270FA"/>
    <w:rsid w:val="00D27879"/>
    <w:rsid w:val="00D32DDF"/>
    <w:rsid w:val="00D36206"/>
    <w:rsid w:val="00D3700C"/>
    <w:rsid w:val="00D37603"/>
    <w:rsid w:val="00D41940"/>
    <w:rsid w:val="00D4207F"/>
    <w:rsid w:val="00D4231E"/>
    <w:rsid w:val="00D4651D"/>
    <w:rsid w:val="00D51D6C"/>
    <w:rsid w:val="00D603BF"/>
    <w:rsid w:val="00D61BEC"/>
    <w:rsid w:val="00D638E0"/>
    <w:rsid w:val="00D653B1"/>
    <w:rsid w:val="00D7050C"/>
    <w:rsid w:val="00D73138"/>
    <w:rsid w:val="00D740A5"/>
    <w:rsid w:val="00D74AE1"/>
    <w:rsid w:val="00D75D42"/>
    <w:rsid w:val="00D80A15"/>
    <w:rsid w:val="00D80B20"/>
    <w:rsid w:val="00D865A8"/>
    <w:rsid w:val="00D9012A"/>
    <w:rsid w:val="00D90627"/>
    <w:rsid w:val="00D916ED"/>
    <w:rsid w:val="00D92C2D"/>
    <w:rsid w:val="00D9361E"/>
    <w:rsid w:val="00D94C1C"/>
    <w:rsid w:val="00D94F38"/>
    <w:rsid w:val="00D95340"/>
    <w:rsid w:val="00D956F9"/>
    <w:rsid w:val="00D9667B"/>
    <w:rsid w:val="00DA005A"/>
    <w:rsid w:val="00DA17CD"/>
    <w:rsid w:val="00DA19D1"/>
    <w:rsid w:val="00DA2909"/>
    <w:rsid w:val="00DA64CA"/>
    <w:rsid w:val="00DA6C08"/>
    <w:rsid w:val="00DB25B3"/>
    <w:rsid w:val="00DB771F"/>
    <w:rsid w:val="00DC1C10"/>
    <w:rsid w:val="00DC2171"/>
    <w:rsid w:val="00DC5054"/>
    <w:rsid w:val="00DC6F92"/>
    <w:rsid w:val="00DD2B1F"/>
    <w:rsid w:val="00DD60F2"/>
    <w:rsid w:val="00DD69FB"/>
    <w:rsid w:val="00DE0893"/>
    <w:rsid w:val="00DE133A"/>
    <w:rsid w:val="00DE2814"/>
    <w:rsid w:val="00DE3447"/>
    <w:rsid w:val="00DE6796"/>
    <w:rsid w:val="00DF3180"/>
    <w:rsid w:val="00DF41B2"/>
    <w:rsid w:val="00DF76E9"/>
    <w:rsid w:val="00E01272"/>
    <w:rsid w:val="00E019FF"/>
    <w:rsid w:val="00E03067"/>
    <w:rsid w:val="00E03814"/>
    <w:rsid w:val="00E03846"/>
    <w:rsid w:val="00E03A07"/>
    <w:rsid w:val="00E06421"/>
    <w:rsid w:val="00E10BDB"/>
    <w:rsid w:val="00E1181B"/>
    <w:rsid w:val="00E152CD"/>
    <w:rsid w:val="00E16EB4"/>
    <w:rsid w:val="00E20A7D"/>
    <w:rsid w:val="00E21A27"/>
    <w:rsid w:val="00E22643"/>
    <w:rsid w:val="00E27A2F"/>
    <w:rsid w:val="00E30A98"/>
    <w:rsid w:val="00E30B75"/>
    <w:rsid w:val="00E3209C"/>
    <w:rsid w:val="00E36E4F"/>
    <w:rsid w:val="00E42A94"/>
    <w:rsid w:val="00E458BF"/>
    <w:rsid w:val="00E47285"/>
    <w:rsid w:val="00E5035D"/>
    <w:rsid w:val="00E51C33"/>
    <w:rsid w:val="00E533EF"/>
    <w:rsid w:val="00E54676"/>
    <w:rsid w:val="00E54AD5"/>
    <w:rsid w:val="00E54BFB"/>
    <w:rsid w:val="00E54CD7"/>
    <w:rsid w:val="00E706E7"/>
    <w:rsid w:val="00E76B2C"/>
    <w:rsid w:val="00E77587"/>
    <w:rsid w:val="00E80805"/>
    <w:rsid w:val="00E818AD"/>
    <w:rsid w:val="00E8214E"/>
    <w:rsid w:val="00E84229"/>
    <w:rsid w:val="00E843F0"/>
    <w:rsid w:val="00E84965"/>
    <w:rsid w:val="00E86147"/>
    <w:rsid w:val="00E877DC"/>
    <w:rsid w:val="00E90E4E"/>
    <w:rsid w:val="00E9391E"/>
    <w:rsid w:val="00EA1052"/>
    <w:rsid w:val="00EA218F"/>
    <w:rsid w:val="00EA4F29"/>
    <w:rsid w:val="00EA5130"/>
    <w:rsid w:val="00EA5B27"/>
    <w:rsid w:val="00EA5F83"/>
    <w:rsid w:val="00EA6F9D"/>
    <w:rsid w:val="00EB1AFF"/>
    <w:rsid w:val="00EB2273"/>
    <w:rsid w:val="00EB60AE"/>
    <w:rsid w:val="00EB6C62"/>
    <w:rsid w:val="00EB6F3C"/>
    <w:rsid w:val="00EC0CF9"/>
    <w:rsid w:val="00EC1E2C"/>
    <w:rsid w:val="00EC254E"/>
    <w:rsid w:val="00EC2B9A"/>
    <w:rsid w:val="00EC3723"/>
    <w:rsid w:val="00EC568A"/>
    <w:rsid w:val="00EC746B"/>
    <w:rsid w:val="00EC7C87"/>
    <w:rsid w:val="00ED030E"/>
    <w:rsid w:val="00ED1F63"/>
    <w:rsid w:val="00ED2672"/>
    <w:rsid w:val="00ED2A8D"/>
    <w:rsid w:val="00ED3784"/>
    <w:rsid w:val="00ED4450"/>
    <w:rsid w:val="00ED450C"/>
    <w:rsid w:val="00ED7692"/>
    <w:rsid w:val="00EE2455"/>
    <w:rsid w:val="00EE2F17"/>
    <w:rsid w:val="00EE54CB"/>
    <w:rsid w:val="00EE6424"/>
    <w:rsid w:val="00EF1936"/>
    <w:rsid w:val="00EF1C54"/>
    <w:rsid w:val="00EF404B"/>
    <w:rsid w:val="00F00376"/>
    <w:rsid w:val="00F01F0C"/>
    <w:rsid w:val="00F02A5A"/>
    <w:rsid w:val="00F06ECB"/>
    <w:rsid w:val="00F1078D"/>
    <w:rsid w:val="00F11368"/>
    <w:rsid w:val="00F1148E"/>
    <w:rsid w:val="00F11764"/>
    <w:rsid w:val="00F118B2"/>
    <w:rsid w:val="00F157E2"/>
    <w:rsid w:val="00F16C7D"/>
    <w:rsid w:val="00F247CB"/>
    <w:rsid w:val="00F259E2"/>
    <w:rsid w:val="00F26F1D"/>
    <w:rsid w:val="00F30567"/>
    <w:rsid w:val="00F30739"/>
    <w:rsid w:val="00F30B0A"/>
    <w:rsid w:val="00F32933"/>
    <w:rsid w:val="00F346A3"/>
    <w:rsid w:val="00F3471C"/>
    <w:rsid w:val="00F371ED"/>
    <w:rsid w:val="00F404B9"/>
    <w:rsid w:val="00F40DC3"/>
    <w:rsid w:val="00F41D4F"/>
    <w:rsid w:val="00F41F0B"/>
    <w:rsid w:val="00F424DA"/>
    <w:rsid w:val="00F46D86"/>
    <w:rsid w:val="00F50222"/>
    <w:rsid w:val="00F52277"/>
    <w:rsid w:val="00F527AC"/>
    <w:rsid w:val="00F5503F"/>
    <w:rsid w:val="00F5516F"/>
    <w:rsid w:val="00F55AD7"/>
    <w:rsid w:val="00F61D83"/>
    <w:rsid w:val="00F61DBA"/>
    <w:rsid w:val="00F636EF"/>
    <w:rsid w:val="00F64BE0"/>
    <w:rsid w:val="00F65DD1"/>
    <w:rsid w:val="00F6747D"/>
    <w:rsid w:val="00F707B3"/>
    <w:rsid w:val="00F71135"/>
    <w:rsid w:val="00F721C3"/>
    <w:rsid w:val="00F7261F"/>
    <w:rsid w:val="00F730DC"/>
    <w:rsid w:val="00F741EE"/>
    <w:rsid w:val="00F74309"/>
    <w:rsid w:val="00F81291"/>
    <w:rsid w:val="00F828E7"/>
    <w:rsid w:val="00F82C35"/>
    <w:rsid w:val="00F83068"/>
    <w:rsid w:val="00F85647"/>
    <w:rsid w:val="00F8765B"/>
    <w:rsid w:val="00F90461"/>
    <w:rsid w:val="00F904CE"/>
    <w:rsid w:val="00F91A9E"/>
    <w:rsid w:val="00F91B03"/>
    <w:rsid w:val="00F977D9"/>
    <w:rsid w:val="00FA370D"/>
    <w:rsid w:val="00FA5F89"/>
    <w:rsid w:val="00FA65F5"/>
    <w:rsid w:val="00FA66F1"/>
    <w:rsid w:val="00FB5308"/>
    <w:rsid w:val="00FB5647"/>
    <w:rsid w:val="00FB75EB"/>
    <w:rsid w:val="00FC363A"/>
    <w:rsid w:val="00FC378B"/>
    <w:rsid w:val="00FC3977"/>
    <w:rsid w:val="00FD0BA4"/>
    <w:rsid w:val="00FD22EC"/>
    <w:rsid w:val="00FD2566"/>
    <w:rsid w:val="00FD25C7"/>
    <w:rsid w:val="00FD2F16"/>
    <w:rsid w:val="00FD4804"/>
    <w:rsid w:val="00FD6065"/>
    <w:rsid w:val="00FE0464"/>
    <w:rsid w:val="00FE1D34"/>
    <w:rsid w:val="00FE244F"/>
    <w:rsid w:val="00FE2A6F"/>
    <w:rsid w:val="00FE77BA"/>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EBAD50"/>
  <w15:docId w15:val="{AF62A268-5C06-45BA-B003-96D5DDEC9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35EA0"/>
    <w:pPr>
      <w:spacing w:after="0" w:line="216" w:lineRule="atLeast"/>
    </w:pPr>
    <w:rPr>
      <w:sz w:val="18"/>
      <w:lang w:val="en-GB"/>
    </w:rPr>
  </w:style>
  <w:style w:type="paragraph" w:styleId="Heading1">
    <w:name w:val="heading 1"/>
    <w:next w:val="Normal"/>
    <w:link w:val="Heading1Char"/>
    <w:qFormat/>
    <w:rsid w:val="00586C6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Normal"/>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2"/>
      </w:numPr>
      <w:spacing w:after="120"/>
      <w:ind w:left="992" w:hanging="425"/>
    </w:pPr>
    <w:rPr>
      <w:color w:val="000000" w:themeColor="text1"/>
      <w:sz w:val="22"/>
    </w:rPr>
  </w:style>
  <w:style w:type="paragraph" w:customStyle="1" w:styleId="Bullet2">
    <w:name w:val="Bullet 2"/>
    <w:basedOn w:val="Normal"/>
    <w:link w:val="Bullet2Char"/>
    <w:qFormat/>
    <w:rsid w:val="008310C9"/>
    <w:pPr>
      <w:numPr>
        <w:numId w:val="13"/>
      </w:numPr>
      <w:spacing w:after="120"/>
      <w:ind w:left="1276"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Normal"/>
    <w:next w:val="Heading2separationline"/>
    <w:qFormat/>
    <w:rsid w:val="00E5035D"/>
    <w:pPr>
      <w:numPr>
        <w:ilvl w:val="2"/>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3"/>
      </w:numPr>
    </w:pPr>
    <w:rPr>
      <w:smallCaps w:val="0"/>
      <w:sz w:val="22"/>
    </w:rPr>
  </w:style>
  <w:style w:type="paragraph" w:customStyle="1" w:styleId="AppendixHead5">
    <w:name w:val="Appendix Head 5"/>
    <w:basedOn w:val="AppendixHead4"/>
    <w:next w:val="BodyText"/>
    <w:qFormat/>
    <w:rsid w:val="00A90AAC"/>
    <w:pPr>
      <w:numPr>
        <w:ilvl w:val="4"/>
      </w:numPr>
      <w:ind w:left="1701" w:hanging="1701"/>
    </w:pPr>
    <w:rPr>
      <w:b w:val="0"/>
    </w:rPr>
  </w:style>
  <w:style w:type="paragraph" w:customStyle="1" w:styleId="AnnextitleHead1">
    <w:name w:val="Annex title (Head 1)"/>
    <w:next w:val="BodyText"/>
    <w:link w:val="AnnextitleHead1Char"/>
    <w:qFormat/>
    <w:rsid w:val="00E5035D"/>
    <w:pPr>
      <w:numPr>
        <w:numId w:val="1"/>
      </w:numPr>
      <w:spacing w:after="360"/>
    </w:pPr>
    <w:rPr>
      <w:b/>
      <w:caps/>
      <w:color w:val="00558C"/>
      <w:sz w:val="28"/>
      <w:lang w:val="en-GB"/>
    </w:rPr>
  </w:style>
  <w:style w:type="character" w:customStyle="1" w:styleId="AnnextitleHead1Char">
    <w:name w:val="Annex title (Head 1) Char"/>
    <w:basedOn w:val="DefaultParagraphFont"/>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5"/>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Normal"/>
    <w:qFormat/>
    <w:rsid w:val="007A4FEF"/>
    <w:pPr>
      <w:numPr>
        <w:numId w:val="3"/>
      </w:numPr>
      <w:tabs>
        <w:tab w:val="left" w:pos="851"/>
      </w:tabs>
      <w:spacing w:before="240" w:after="240"/>
      <w:jc w:val="center"/>
    </w:pPr>
    <w:rPr>
      <w:b w:val="0"/>
      <w:u w:val="none"/>
    </w:rPr>
  </w:style>
  <w:style w:type="paragraph" w:styleId="ListNumber">
    <w:name w:val="List Number"/>
    <w:basedOn w:val="Normal"/>
    <w:semiHidden/>
    <w:rsid w:val="006E10BF"/>
    <w:pPr>
      <w:numPr>
        <w:numId w:val="7"/>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4"/>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19"/>
      </w:numPr>
      <w:jc w:val="center"/>
    </w:pPr>
    <w:rPr>
      <w:i/>
      <w:color w:val="00558C"/>
      <w:lang w:eastAsia="en-GB"/>
    </w:rPr>
  </w:style>
  <w:style w:type="paragraph" w:customStyle="1" w:styleId="Figurecaption">
    <w:name w:val="Figure caption"/>
    <w:basedOn w:val="Caption"/>
    <w:next w:val="Normal"/>
    <w:qFormat/>
    <w:rsid w:val="00DD69FB"/>
    <w:pPr>
      <w:numPr>
        <w:numId w:val="6"/>
      </w:numPr>
      <w:spacing w:before="240" w:after="240"/>
      <w:jc w:val="center"/>
    </w:pPr>
    <w:rPr>
      <w:b w:val="0"/>
      <w:u w:val="none"/>
    </w:rPr>
  </w:style>
  <w:style w:type="paragraph" w:styleId="NoSpacing">
    <w:name w:val="No Spacing"/>
    <w:uiPriority w:val="1"/>
    <w:semiHidden/>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titleHead1">
    <w:name w:val="Appendix title (Head 1)"/>
    <w:next w:val="BodyText"/>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list">
    <w:name w:val="Reference list"/>
    <w:basedOn w:val="Normal"/>
    <w:qFormat/>
    <w:rsid w:val="00CF10E3"/>
    <w:pPr>
      <w:numPr>
        <w:numId w:val="9"/>
      </w:numPr>
      <w:spacing w:before="120" w:after="60" w:line="240" w:lineRule="auto"/>
      <w:jc w:val="both"/>
    </w:pPr>
    <w:rPr>
      <w:rFonts w:eastAsia="Times New Roman" w:cs="Times New Roman"/>
      <w:sz w:val="22"/>
      <w:szCs w:val="20"/>
    </w:rPr>
  </w:style>
  <w:style w:type="paragraph" w:customStyle="1" w:styleId="Equationnumber">
    <w:name w:val="Equation number"/>
    <w:basedOn w:val="BodyText"/>
    <w:next w:val="BodyText"/>
    <w:link w:val="EquationnumberChar"/>
    <w:qFormat/>
    <w:rsid w:val="00835EA0"/>
    <w:pPr>
      <w:numPr>
        <w:numId w:val="10"/>
      </w:numPr>
      <w:spacing w:before="60"/>
      <w:jc w:val="right"/>
    </w:pPr>
  </w:style>
  <w:style w:type="character" w:customStyle="1" w:styleId="EquationnumberChar">
    <w:name w:val="Equation number Char"/>
    <w:basedOn w:val="BodyTextChar"/>
    <w:link w:val="Equationnumber"/>
    <w:rsid w:val="00835EA0"/>
    <w:rPr>
      <w:lang w:val="en-GB"/>
    </w:rPr>
  </w:style>
  <w:style w:type="paragraph" w:customStyle="1" w:styleId="Furtherreading">
    <w:name w:val="Further reading"/>
    <w:basedOn w:val="BodyText"/>
    <w:link w:val="FurtherreadingChar"/>
    <w:qFormat/>
    <w:rsid w:val="0022582A"/>
    <w:pPr>
      <w:numPr>
        <w:numId w:val="11"/>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18"/>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BodyTextIndent">
    <w:name w:val="Body Text Indent"/>
    <w:basedOn w:val="Normal"/>
    <w:link w:val="BodyTextIndentChar"/>
    <w:unhideWhenUsed/>
    <w:rsid w:val="0048031A"/>
    <w:pPr>
      <w:spacing w:after="120"/>
      <w:ind w:left="360"/>
    </w:pPr>
  </w:style>
  <w:style w:type="character" w:customStyle="1" w:styleId="BodyTextIndentChar">
    <w:name w:val="Body Text Indent Char"/>
    <w:basedOn w:val="DefaultParagraphFont"/>
    <w:link w:val="BodyTextIndent"/>
    <w:rsid w:val="0048031A"/>
    <w:rPr>
      <w:sz w:val="18"/>
      <w:lang w:val="en-GB"/>
    </w:rPr>
  </w:style>
  <w:style w:type="paragraph" w:customStyle="1" w:styleId="References">
    <w:name w:val="References"/>
    <w:basedOn w:val="Normal"/>
    <w:autoRedefine/>
    <w:qFormat/>
    <w:rsid w:val="0048031A"/>
    <w:pPr>
      <w:tabs>
        <w:tab w:val="left" w:pos="567"/>
      </w:tabs>
      <w:spacing w:after="120" w:line="240" w:lineRule="auto"/>
      <w:ind w:left="567" w:hanging="567"/>
    </w:pPr>
    <w:rPr>
      <w:rFonts w:ascii="Arial" w:eastAsia="Calibri" w:hAnsi="Arial" w:cs="Calibri"/>
      <w:sz w:val="22"/>
      <w:szCs w:val="20"/>
      <w:lang w:eastAsia="en-GB"/>
    </w:rPr>
  </w:style>
  <w:style w:type="paragraph" w:styleId="ListParagraph">
    <w:name w:val="List Paragraph"/>
    <w:basedOn w:val="Normal"/>
    <w:uiPriority w:val="34"/>
    <w:rsid w:val="00BF19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02745">
      <w:bodyDiv w:val="1"/>
      <w:marLeft w:val="0"/>
      <w:marRight w:val="0"/>
      <w:marTop w:val="0"/>
      <w:marBottom w:val="0"/>
      <w:divBdr>
        <w:top w:val="none" w:sz="0" w:space="0" w:color="auto"/>
        <w:left w:val="none" w:sz="0" w:space="0" w:color="auto"/>
        <w:bottom w:val="none" w:sz="0" w:space="0" w:color="auto"/>
        <w:right w:val="none" w:sz="0" w:space="0" w:color="auto"/>
      </w:divBdr>
    </w:div>
    <w:div w:id="60446117">
      <w:bodyDiv w:val="1"/>
      <w:marLeft w:val="0"/>
      <w:marRight w:val="0"/>
      <w:marTop w:val="0"/>
      <w:marBottom w:val="0"/>
      <w:divBdr>
        <w:top w:val="none" w:sz="0" w:space="0" w:color="auto"/>
        <w:left w:val="none" w:sz="0" w:space="0" w:color="auto"/>
        <w:bottom w:val="none" w:sz="0" w:space="0" w:color="auto"/>
        <w:right w:val="none" w:sz="0" w:space="0" w:color="auto"/>
      </w:divBdr>
    </w:div>
    <w:div w:id="137307142">
      <w:bodyDiv w:val="1"/>
      <w:marLeft w:val="0"/>
      <w:marRight w:val="0"/>
      <w:marTop w:val="0"/>
      <w:marBottom w:val="0"/>
      <w:divBdr>
        <w:top w:val="none" w:sz="0" w:space="0" w:color="auto"/>
        <w:left w:val="none" w:sz="0" w:space="0" w:color="auto"/>
        <w:bottom w:val="none" w:sz="0" w:space="0" w:color="auto"/>
        <w:right w:val="none" w:sz="0" w:space="0" w:color="auto"/>
      </w:divBdr>
    </w:div>
    <w:div w:id="183518744">
      <w:bodyDiv w:val="1"/>
      <w:marLeft w:val="0"/>
      <w:marRight w:val="0"/>
      <w:marTop w:val="0"/>
      <w:marBottom w:val="0"/>
      <w:divBdr>
        <w:top w:val="none" w:sz="0" w:space="0" w:color="auto"/>
        <w:left w:val="none" w:sz="0" w:space="0" w:color="auto"/>
        <w:bottom w:val="none" w:sz="0" w:space="0" w:color="auto"/>
        <w:right w:val="none" w:sz="0" w:space="0" w:color="auto"/>
      </w:divBdr>
    </w:div>
    <w:div w:id="214436181">
      <w:bodyDiv w:val="1"/>
      <w:marLeft w:val="0"/>
      <w:marRight w:val="0"/>
      <w:marTop w:val="0"/>
      <w:marBottom w:val="0"/>
      <w:divBdr>
        <w:top w:val="none" w:sz="0" w:space="0" w:color="auto"/>
        <w:left w:val="none" w:sz="0" w:space="0" w:color="auto"/>
        <w:bottom w:val="none" w:sz="0" w:space="0" w:color="auto"/>
        <w:right w:val="none" w:sz="0" w:space="0" w:color="auto"/>
      </w:divBdr>
    </w:div>
    <w:div w:id="542257077">
      <w:bodyDiv w:val="1"/>
      <w:marLeft w:val="0"/>
      <w:marRight w:val="0"/>
      <w:marTop w:val="0"/>
      <w:marBottom w:val="0"/>
      <w:divBdr>
        <w:top w:val="none" w:sz="0" w:space="0" w:color="auto"/>
        <w:left w:val="none" w:sz="0" w:space="0" w:color="auto"/>
        <w:bottom w:val="none" w:sz="0" w:space="0" w:color="auto"/>
        <w:right w:val="none" w:sz="0" w:space="0" w:color="auto"/>
      </w:divBdr>
    </w:div>
    <w:div w:id="928082427">
      <w:bodyDiv w:val="1"/>
      <w:marLeft w:val="0"/>
      <w:marRight w:val="0"/>
      <w:marTop w:val="0"/>
      <w:marBottom w:val="0"/>
      <w:divBdr>
        <w:top w:val="none" w:sz="0" w:space="0" w:color="auto"/>
        <w:left w:val="none" w:sz="0" w:space="0" w:color="auto"/>
        <w:bottom w:val="none" w:sz="0" w:space="0" w:color="auto"/>
        <w:right w:val="none" w:sz="0" w:space="0" w:color="auto"/>
      </w:divBdr>
    </w:div>
    <w:div w:id="1420831423">
      <w:bodyDiv w:val="1"/>
      <w:marLeft w:val="0"/>
      <w:marRight w:val="0"/>
      <w:marTop w:val="0"/>
      <w:marBottom w:val="0"/>
      <w:divBdr>
        <w:top w:val="none" w:sz="0" w:space="0" w:color="auto"/>
        <w:left w:val="none" w:sz="0" w:space="0" w:color="auto"/>
        <w:bottom w:val="none" w:sz="0" w:space="0" w:color="auto"/>
        <w:right w:val="none" w:sz="0" w:space="0" w:color="auto"/>
      </w:divBdr>
    </w:div>
    <w:div w:id="1551068478">
      <w:bodyDiv w:val="1"/>
      <w:marLeft w:val="0"/>
      <w:marRight w:val="0"/>
      <w:marTop w:val="0"/>
      <w:marBottom w:val="0"/>
      <w:divBdr>
        <w:top w:val="none" w:sz="0" w:space="0" w:color="auto"/>
        <w:left w:val="none" w:sz="0" w:space="0" w:color="auto"/>
        <w:bottom w:val="none" w:sz="0" w:space="0" w:color="auto"/>
        <w:right w:val="none" w:sz="0" w:space="0" w:color="auto"/>
      </w:divBdr>
    </w:div>
    <w:div w:id="1959754358">
      <w:bodyDiv w:val="1"/>
      <w:marLeft w:val="0"/>
      <w:marRight w:val="0"/>
      <w:marTop w:val="0"/>
      <w:marBottom w:val="0"/>
      <w:divBdr>
        <w:top w:val="none" w:sz="0" w:space="0" w:color="auto"/>
        <w:left w:val="none" w:sz="0" w:space="0" w:color="auto"/>
        <w:bottom w:val="none" w:sz="0" w:space="0" w:color="auto"/>
        <w:right w:val="none" w:sz="0" w:space="0" w:color="auto"/>
      </w:divBdr>
    </w:div>
    <w:div w:id="1982691844">
      <w:bodyDiv w:val="1"/>
      <w:marLeft w:val="0"/>
      <w:marRight w:val="0"/>
      <w:marTop w:val="0"/>
      <w:marBottom w:val="0"/>
      <w:divBdr>
        <w:top w:val="none" w:sz="0" w:space="0" w:color="auto"/>
        <w:left w:val="none" w:sz="0" w:space="0" w:color="auto"/>
        <w:bottom w:val="none" w:sz="0" w:space="0" w:color="auto"/>
        <w:right w:val="none" w:sz="0" w:space="0" w:color="auto"/>
      </w:divBdr>
    </w:div>
    <w:div w:id="208098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yperlink" Target="http://www.iala-aism.org/wiki/dictionar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eader" Target="header10.xml"/><Relationship Id="rId35"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odgrasst\Downloads\Gxxxx%20Template%20for%20IALA%20Guidelines%20Ed%201.0%20January%20202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7B761D-0E31-4C32-AFFA-6470FAF26B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4.xml><?xml version="1.0" encoding="utf-8"?>
<ds:datastoreItem xmlns:ds="http://schemas.openxmlformats.org/officeDocument/2006/customXml" ds:itemID="{C14708DF-32C4-44BA-9F71-3D94B3ABF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1.0 January 2021</Template>
  <TotalTime>456</TotalTime>
  <Pages>15</Pages>
  <Words>3251</Words>
  <Characters>18535</Characters>
  <Application>Microsoft Office Word</Application>
  <DocSecurity>0</DocSecurity>
  <Lines>154</Lines>
  <Paragraphs>43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vt:lpstr>
      <vt:lpstr>IALA Guideline 1115</vt:lpstr>
    </vt:vector>
  </TitlesOfParts>
  <Manager>IALA</Manager>
  <Company>IALA</Company>
  <LinksUpToDate>false</LinksUpToDate>
  <CharactersWithSpaces>21743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Tom Snodgrass</dc:creator>
  <cp:keywords/>
  <dc:description/>
  <cp:lastModifiedBy>Alisa Nechyporuk</cp:lastModifiedBy>
  <cp:revision>82</cp:revision>
  <cp:lastPrinted>2020-11-25T08:30:00Z</cp:lastPrinted>
  <dcterms:created xsi:type="dcterms:W3CDTF">2024-10-08T14:47:00Z</dcterms:created>
  <dcterms:modified xsi:type="dcterms:W3CDTF">2024-10-25T02:14:00Z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0x010100B268C75CEC18A442BEE7BA82D6495F91</vt:lpwstr>
  </property>
  <property fmtid="{D5CDD505-2E9C-101B-9397-08002B2CF9AE}" pid="3" name="Order">
    <vt:r8>3135400</vt:r8>
  </property>
  <property fmtid="{D5CDD505-2E9C-101B-9397-08002B2CF9AE}" pid="4" name="MediaServiceImageTags">
    <vt:lpwstr/>
  </property>
</Properties>
</file>